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4"/>
        <w:gridCol w:w="2394"/>
        <w:gridCol w:w="2394"/>
        <w:gridCol w:w="2394"/>
      </w:tblGrid>
      <w:tr w:rsidR="00451682" w:rsidRPr="00451682">
        <w:tc>
          <w:tcPr>
            <w:tcW w:w="2394" w:type="dxa"/>
          </w:tcPr>
          <w:p w:rsidR="00451682" w:rsidRPr="00451682" w:rsidRDefault="00451682" w:rsidP="00451682">
            <w:pPr>
              <w:jc w:val="center"/>
              <w:rPr>
                <w:rFonts w:ascii="Times New Roman" w:hAnsi="Times New Roman"/>
                <w:sz w:val="22"/>
              </w:rPr>
            </w:pPr>
          </w:p>
        </w:tc>
        <w:tc>
          <w:tcPr>
            <w:tcW w:w="2394" w:type="dxa"/>
          </w:tcPr>
          <w:p w:rsidR="00451682" w:rsidRPr="00451682" w:rsidRDefault="00451682" w:rsidP="00451682">
            <w:pPr>
              <w:pStyle w:val="Heading1"/>
              <w:spacing w:before="0"/>
              <w:rPr>
                <w:rFonts w:ascii="Times New Roman" w:hAnsi="Times New Roman"/>
                <w:sz w:val="22"/>
              </w:rPr>
            </w:pPr>
            <w:r w:rsidRPr="00451682">
              <w:rPr>
                <w:rFonts w:ascii="Times New Roman" w:hAnsi="Times New Roman"/>
                <w:sz w:val="22"/>
              </w:rPr>
              <w:t>Developing</w:t>
            </w:r>
          </w:p>
        </w:tc>
        <w:tc>
          <w:tcPr>
            <w:tcW w:w="2394" w:type="dxa"/>
          </w:tcPr>
          <w:p w:rsidR="00451682" w:rsidRPr="00451682" w:rsidRDefault="00451682" w:rsidP="00451682">
            <w:pPr>
              <w:pStyle w:val="Heading1"/>
              <w:spacing w:before="0"/>
              <w:rPr>
                <w:rFonts w:ascii="Times New Roman" w:hAnsi="Times New Roman"/>
                <w:sz w:val="22"/>
              </w:rPr>
            </w:pPr>
            <w:r w:rsidRPr="00451682">
              <w:rPr>
                <w:rFonts w:ascii="Times New Roman" w:hAnsi="Times New Roman"/>
                <w:sz w:val="22"/>
              </w:rPr>
              <w:t>Proficient</w:t>
            </w:r>
          </w:p>
        </w:tc>
        <w:tc>
          <w:tcPr>
            <w:tcW w:w="2394" w:type="dxa"/>
          </w:tcPr>
          <w:p w:rsidR="00451682" w:rsidRPr="00451682" w:rsidRDefault="00451682" w:rsidP="00451682">
            <w:pPr>
              <w:pStyle w:val="Heading1"/>
              <w:spacing w:before="0"/>
              <w:rPr>
                <w:rFonts w:ascii="Times New Roman" w:hAnsi="Times New Roman"/>
                <w:sz w:val="22"/>
              </w:rPr>
            </w:pPr>
            <w:r w:rsidRPr="00451682">
              <w:rPr>
                <w:rFonts w:ascii="Times New Roman" w:hAnsi="Times New Roman"/>
                <w:sz w:val="22"/>
              </w:rPr>
              <w:t>Distinguished</w:t>
            </w:r>
          </w:p>
        </w:tc>
      </w:tr>
      <w:tr w:rsidR="00451682" w:rsidRPr="00451682">
        <w:tc>
          <w:tcPr>
            <w:tcW w:w="2394" w:type="dxa"/>
          </w:tcPr>
          <w:p w:rsidR="00451682" w:rsidRPr="00451682" w:rsidRDefault="00451682" w:rsidP="00451682">
            <w:pPr>
              <w:rPr>
                <w:rFonts w:ascii="Times New Roman" w:hAnsi="Times New Roman"/>
                <w:sz w:val="22"/>
              </w:rPr>
            </w:pPr>
            <w:r w:rsidRPr="00451682">
              <w:rPr>
                <w:rFonts w:ascii="Times New Roman" w:hAnsi="Times New Roman"/>
                <w:sz w:val="22"/>
              </w:rPr>
              <w:t>Process</w:t>
            </w:r>
          </w:p>
        </w:tc>
        <w:tc>
          <w:tcPr>
            <w:tcW w:w="2394" w:type="dxa"/>
          </w:tcPr>
          <w:p w:rsidR="00451682" w:rsidRPr="00451682" w:rsidRDefault="00451682" w:rsidP="00451682">
            <w:pPr>
              <w:pStyle w:val="Footer"/>
              <w:rPr>
                <w:rFonts w:ascii="Times New Roman" w:hAnsi="Times New Roman"/>
                <w:sz w:val="22"/>
              </w:rPr>
            </w:pPr>
            <w:r w:rsidRPr="00451682">
              <w:rPr>
                <w:rFonts w:ascii="Times New Roman" w:hAnsi="Times New Roman"/>
                <w:sz w:val="22"/>
              </w:rPr>
              <w:t>Focuses on the product rather than the process</w:t>
            </w:r>
          </w:p>
        </w:tc>
        <w:tc>
          <w:tcPr>
            <w:tcW w:w="2394" w:type="dxa"/>
          </w:tcPr>
          <w:p w:rsidR="00451682" w:rsidRPr="00451682" w:rsidRDefault="00451682" w:rsidP="00451682">
            <w:pPr>
              <w:rPr>
                <w:rFonts w:ascii="Times New Roman" w:hAnsi="Times New Roman"/>
                <w:sz w:val="22"/>
              </w:rPr>
            </w:pPr>
            <w:r w:rsidRPr="00451682">
              <w:rPr>
                <w:rFonts w:ascii="Times New Roman" w:hAnsi="Times New Roman"/>
                <w:sz w:val="22"/>
              </w:rPr>
              <w:t>Describes a process that could be followed to begin the planning process</w:t>
            </w:r>
          </w:p>
        </w:tc>
        <w:tc>
          <w:tcPr>
            <w:tcW w:w="2394" w:type="dxa"/>
          </w:tcPr>
          <w:p w:rsidR="00451682" w:rsidRPr="00451682" w:rsidRDefault="002B5153" w:rsidP="00451682">
            <w:pPr>
              <w:rPr>
                <w:rFonts w:ascii="Times New Roman" w:hAnsi="Times New Roman"/>
                <w:sz w:val="22"/>
              </w:rPr>
            </w:pPr>
            <w:r>
              <w:rPr>
                <w:noProof/>
              </w:rPr>
              <w:drawing>
                <wp:inline distT="0" distB="0" distL="0" distR="0">
                  <wp:extent cx="436880" cy="538480"/>
                  <wp:effectExtent l="25400" t="0" r="0" b="0"/>
                  <wp:docPr id="1" name="Picture 1"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
                          <pic:cNvPicPr>
                            <a:picLocks noChangeAspect="1" noChangeArrowheads="1"/>
                          </pic:cNvPicPr>
                        </pic:nvPicPr>
                        <pic:blipFill>
                          <a:blip r:embed="rId4"/>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451682" w:rsidRPr="00451682">
              <w:rPr>
                <w:rFonts w:ascii="Times New Roman" w:hAnsi="Times New Roman"/>
                <w:sz w:val="22"/>
              </w:rPr>
              <w:t>Articulates a clear process from one or more of the class readings that could be followed to begin the planning process while mentioning key parts of the plan</w:t>
            </w:r>
          </w:p>
        </w:tc>
      </w:tr>
      <w:tr w:rsidR="00451682" w:rsidRPr="00451682">
        <w:tc>
          <w:tcPr>
            <w:tcW w:w="2394" w:type="dxa"/>
          </w:tcPr>
          <w:p w:rsidR="00451682" w:rsidRPr="00451682" w:rsidRDefault="00451682" w:rsidP="00451682">
            <w:pPr>
              <w:rPr>
                <w:rFonts w:ascii="Times New Roman" w:hAnsi="Times New Roman"/>
                <w:sz w:val="22"/>
              </w:rPr>
            </w:pPr>
            <w:r w:rsidRPr="00451682">
              <w:rPr>
                <w:rFonts w:ascii="Times New Roman" w:hAnsi="Times New Roman"/>
                <w:sz w:val="22"/>
              </w:rPr>
              <w:t>Buy-in</w:t>
            </w:r>
          </w:p>
        </w:tc>
        <w:tc>
          <w:tcPr>
            <w:tcW w:w="2394" w:type="dxa"/>
          </w:tcPr>
          <w:p w:rsidR="00451682" w:rsidRPr="00451682" w:rsidRDefault="00451682" w:rsidP="00451682">
            <w:pPr>
              <w:pStyle w:val="Footer"/>
              <w:rPr>
                <w:rFonts w:ascii="Times New Roman" w:hAnsi="Times New Roman"/>
                <w:sz w:val="22"/>
              </w:rPr>
            </w:pPr>
            <w:r w:rsidRPr="00451682">
              <w:rPr>
                <w:rFonts w:ascii="Times New Roman" w:hAnsi="Times New Roman"/>
                <w:sz w:val="22"/>
              </w:rPr>
              <w:t>Does not discuss the need for buy-in</w:t>
            </w:r>
          </w:p>
        </w:tc>
        <w:tc>
          <w:tcPr>
            <w:tcW w:w="2394" w:type="dxa"/>
          </w:tcPr>
          <w:p w:rsidR="00451682" w:rsidRPr="00451682" w:rsidRDefault="002B5153" w:rsidP="00451682">
            <w:pPr>
              <w:rPr>
                <w:rFonts w:ascii="Times New Roman" w:hAnsi="Times New Roman"/>
                <w:sz w:val="22"/>
              </w:rPr>
            </w:pPr>
            <w:r>
              <w:rPr>
                <w:noProof/>
              </w:rPr>
              <w:drawing>
                <wp:inline distT="0" distB="0" distL="0" distR="0">
                  <wp:extent cx="436880" cy="538480"/>
                  <wp:effectExtent l="25400" t="0" r="0" b="0"/>
                  <wp:docPr id="4" name="Picture 4"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ck"/>
                          <pic:cNvPicPr>
                            <a:picLocks noChangeAspect="1" noChangeArrowheads="1"/>
                          </pic:cNvPicPr>
                        </pic:nvPicPr>
                        <pic:blipFill>
                          <a:blip r:embed="rId4"/>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451682" w:rsidRPr="00451682">
              <w:rPr>
                <w:rFonts w:ascii="Times New Roman" w:hAnsi="Times New Roman"/>
                <w:sz w:val="22"/>
              </w:rPr>
              <w:t>Refers to vision and buy-in without a clear plan for achieving it</w:t>
            </w:r>
          </w:p>
        </w:tc>
        <w:tc>
          <w:tcPr>
            <w:tcW w:w="2394" w:type="dxa"/>
          </w:tcPr>
          <w:p w:rsidR="00451682" w:rsidRPr="00451682" w:rsidRDefault="00451682" w:rsidP="00451682">
            <w:pPr>
              <w:rPr>
                <w:rFonts w:ascii="Times New Roman" w:hAnsi="Times New Roman"/>
                <w:sz w:val="22"/>
              </w:rPr>
            </w:pPr>
            <w:r w:rsidRPr="00451682">
              <w:rPr>
                <w:rFonts w:ascii="Times New Roman" w:hAnsi="Times New Roman"/>
                <w:sz w:val="22"/>
              </w:rPr>
              <w:t>Lays out a clear plan of action for creating a process that will attempt to achieve a shared vision of technology in the school and buy-in from the stakeholders</w:t>
            </w:r>
          </w:p>
        </w:tc>
      </w:tr>
      <w:tr w:rsidR="00451682" w:rsidRPr="00451682">
        <w:tc>
          <w:tcPr>
            <w:tcW w:w="2394" w:type="dxa"/>
          </w:tcPr>
          <w:p w:rsidR="00451682" w:rsidRPr="00451682" w:rsidRDefault="00451682" w:rsidP="00451682">
            <w:pPr>
              <w:pStyle w:val="Footer"/>
              <w:rPr>
                <w:rFonts w:ascii="Times New Roman" w:hAnsi="Times New Roman"/>
                <w:sz w:val="22"/>
              </w:rPr>
            </w:pPr>
            <w:r w:rsidRPr="00451682">
              <w:rPr>
                <w:rFonts w:ascii="Times New Roman" w:hAnsi="Times New Roman"/>
                <w:sz w:val="22"/>
              </w:rPr>
              <w:t>Technology Committee and Stakeholders</w:t>
            </w:r>
          </w:p>
        </w:tc>
        <w:tc>
          <w:tcPr>
            <w:tcW w:w="2394" w:type="dxa"/>
          </w:tcPr>
          <w:p w:rsidR="00451682" w:rsidRPr="00451682" w:rsidRDefault="00451682" w:rsidP="00451682">
            <w:pPr>
              <w:pStyle w:val="Footer"/>
              <w:rPr>
                <w:rFonts w:ascii="Times New Roman" w:hAnsi="Times New Roman"/>
                <w:sz w:val="22"/>
              </w:rPr>
            </w:pPr>
            <w:r w:rsidRPr="00451682">
              <w:rPr>
                <w:rFonts w:ascii="Times New Roman" w:hAnsi="Times New Roman"/>
                <w:sz w:val="22"/>
              </w:rPr>
              <w:t>Does not discuss the role of the technology committee or stakeholders</w:t>
            </w:r>
          </w:p>
        </w:tc>
        <w:tc>
          <w:tcPr>
            <w:tcW w:w="2394" w:type="dxa"/>
          </w:tcPr>
          <w:p w:rsidR="00451682" w:rsidRPr="00451682" w:rsidRDefault="00451682" w:rsidP="00451682">
            <w:pPr>
              <w:rPr>
                <w:rFonts w:ascii="Times New Roman" w:hAnsi="Times New Roman"/>
                <w:sz w:val="22"/>
              </w:rPr>
            </w:pPr>
            <w:r w:rsidRPr="00451682">
              <w:rPr>
                <w:rFonts w:ascii="Times New Roman" w:hAnsi="Times New Roman"/>
                <w:sz w:val="22"/>
              </w:rPr>
              <w:t>Mentions the technology committee</w:t>
            </w:r>
          </w:p>
        </w:tc>
        <w:tc>
          <w:tcPr>
            <w:tcW w:w="2394" w:type="dxa"/>
          </w:tcPr>
          <w:p w:rsidR="00451682" w:rsidRPr="00451682" w:rsidRDefault="002B5153" w:rsidP="00451682">
            <w:pPr>
              <w:rPr>
                <w:rFonts w:ascii="Times New Roman" w:hAnsi="Times New Roman"/>
                <w:sz w:val="22"/>
              </w:rPr>
            </w:pPr>
            <w:r>
              <w:rPr>
                <w:noProof/>
              </w:rPr>
              <w:drawing>
                <wp:inline distT="0" distB="0" distL="0" distR="0">
                  <wp:extent cx="436880" cy="538480"/>
                  <wp:effectExtent l="25400" t="0" r="0" b="0"/>
                  <wp:docPr id="7" name="Picture 7"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eck"/>
                          <pic:cNvPicPr>
                            <a:picLocks noChangeAspect="1" noChangeArrowheads="1"/>
                          </pic:cNvPicPr>
                        </pic:nvPicPr>
                        <pic:blipFill>
                          <a:blip r:embed="rId4"/>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451682" w:rsidRPr="00451682">
              <w:rPr>
                <w:rFonts w:ascii="Times New Roman" w:hAnsi="Times New Roman"/>
                <w:sz w:val="22"/>
              </w:rPr>
              <w:t>Incorporates key aspects from the Technology Committee and Stakeholders Mini-Paper that demonstrate the role of others in the process</w:t>
            </w:r>
          </w:p>
        </w:tc>
      </w:tr>
      <w:tr w:rsidR="00451682" w:rsidRPr="00451682">
        <w:tc>
          <w:tcPr>
            <w:tcW w:w="2394" w:type="dxa"/>
          </w:tcPr>
          <w:p w:rsidR="00451682" w:rsidRPr="00451682" w:rsidRDefault="00451682" w:rsidP="00451682">
            <w:pPr>
              <w:pStyle w:val="Footer"/>
              <w:rPr>
                <w:rFonts w:ascii="Times New Roman" w:hAnsi="Times New Roman"/>
                <w:sz w:val="22"/>
              </w:rPr>
            </w:pPr>
            <w:r w:rsidRPr="00451682">
              <w:rPr>
                <w:rFonts w:ascii="Times New Roman" w:hAnsi="Times New Roman"/>
                <w:sz w:val="22"/>
              </w:rPr>
              <w:t>Example Plans</w:t>
            </w:r>
          </w:p>
        </w:tc>
        <w:tc>
          <w:tcPr>
            <w:tcW w:w="2394" w:type="dxa"/>
          </w:tcPr>
          <w:p w:rsidR="00451682" w:rsidRPr="00451682" w:rsidRDefault="00451682" w:rsidP="00451682">
            <w:pPr>
              <w:pStyle w:val="Footer"/>
              <w:rPr>
                <w:rFonts w:ascii="Times New Roman" w:hAnsi="Times New Roman"/>
                <w:sz w:val="22"/>
              </w:rPr>
            </w:pPr>
            <w:r w:rsidRPr="00451682">
              <w:rPr>
                <w:rFonts w:ascii="Times New Roman" w:hAnsi="Times New Roman"/>
                <w:sz w:val="22"/>
              </w:rPr>
              <w:t>Refers to fewer than two example plans</w:t>
            </w:r>
          </w:p>
        </w:tc>
        <w:tc>
          <w:tcPr>
            <w:tcW w:w="2394" w:type="dxa"/>
          </w:tcPr>
          <w:p w:rsidR="00451682" w:rsidRPr="00451682" w:rsidRDefault="00451682" w:rsidP="00451682">
            <w:pPr>
              <w:rPr>
                <w:rFonts w:ascii="Times New Roman" w:hAnsi="Times New Roman"/>
                <w:sz w:val="22"/>
              </w:rPr>
            </w:pPr>
            <w:r w:rsidRPr="00451682">
              <w:rPr>
                <w:rFonts w:ascii="Times New Roman" w:hAnsi="Times New Roman"/>
                <w:sz w:val="22"/>
              </w:rPr>
              <w:t>Briefly refers to two or more example plans</w:t>
            </w:r>
          </w:p>
        </w:tc>
        <w:tc>
          <w:tcPr>
            <w:tcW w:w="2394" w:type="dxa"/>
          </w:tcPr>
          <w:p w:rsidR="00451682" w:rsidRPr="00451682" w:rsidRDefault="002B5153" w:rsidP="00451682">
            <w:pPr>
              <w:rPr>
                <w:rFonts w:ascii="Times New Roman" w:hAnsi="Times New Roman"/>
                <w:sz w:val="22"/>
              </w:rPr>
            </w:pPr>
            <w:r>
              <w:rPr>
                <w:noProof/>
              </w:rPr>
              <w:drawing>
                <wp:inline distT="0" distB="0" distL="0" distR="0">
                  <wp:extent cx="436880" cy="538480"/>
                  <wp:effectExtent l="25400" t="0" r="0" b="0"/>
                  <wp:docPr id="10" name="Picture 10"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eck"/>
                          <pic:cNvPicPr>
                            <a:picLocks noChangeAspect="1" noChangeArrowheads="1"/>
                          </pic:cNvPicPr>
                        </pic:nvPicPr>
                        <pic:blipFill>
                          <a:blip r:embed="rId4"/>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451682" w:rsidRPr="00451682">
              <w:rPr>
                <w:rFonts w:ascii="Times New Roman" w:hAnsi="Times New Roman"/>
                <w:sz w:val="22"/>
              </w:rPr>
              <w:t>Refers to two or more example plans and describes the positive and negative features of each</w:t>
            </w:r>
          </w:p>
        </w:tc>
      </w:tr>
      <w:tr w:rsidR="00451682" w:rsidRPr="00451682">
        <w:tc>
          <w:tcPr>
            <w:tcW w:w="2394" w:type="dxa"/>
          </w:tcPr>
          <w:p w:rsidR="00451682" w:rsidRPr="00451682" w:rsidRDefault="00451682" w:rsidP="00451682">
            <w:pPr>
              <w:pStyle w:val="Footer"/>
              <w:rPr>
                <w:rFonts w:ascii="Times New Roman" w:hAnsi="Times New Roman"/>
                <w:sz w:val="22"/>
              </w:rPr>
            </w:pPr>
            <w:r w:rsidRPr="00451682">
              <w:rPr>
                <w:rFonts w:ascii="Times New Roman" w:hAnsi="Times New Roman"/>
                <w:sz w:val="22"/>
              </w:rPr>
              <w:t>Current Situation</w:t>
            </w:r>
          </w:p>
        </w:tc>
        <w:tc>
          <w:tcPr>
            <w:tcW w:w="2394" w:type="dxa"/>
          </w:tcPr>
          <w:p w:rsidR="00451682" w:rsidRPr="00451682" w:rsidRDefault="00451682" w:rsidP="00451682">
            <w:pPr>
              <w:pStyle w:val="Footer"/>
              <w:rPr>
                <w:rFonts w:ascii="Times New Roman" w:hAnsi="Times New Roman"/>
                <w:sz w:val="22"/>
              </w:rPr>
            </w:pPr>
            <w:r w:rsidRPr="00451682">
              <w:rPr>
                <w:rFonts w:ascii="Times New Roman" w:hAnsi="Times New Roman"/>
                <w:sz w:val="22"/>
              </w:rPr>
              <w:t>Refers to the current situation but is a generic process that could apply to all schools</w:t>
            </w:r>
          </w:p>
        </w:tc>
        <w:tc>
          <w:tcPr>
            <w:tcW w:w="2394" w:type="dxa"/>
          </w:tcPr>
          <w:p w:rsidR="00451682" w:rsidRPr="00451682" w:rsidRDefault="00451682" w:rsidP="00451682">
            <w:pPr>
              <w:rPr>
                <w:rFonts w:ascii="Times New Roman" w:hAnsi="Times New Roman"/>
                <w:sz w:val="22"/>
              </w:rPr>
            </w:pPr>
            <w:r w:rsidRPr="00451682">
              <w:rPr>
                <w:rFonts w:ascii="Times New Roman" w:hAnsi="Times New Roman"/>
                <w:sz w:val="22"/>
              </w:rPr>
              <w:t>Bases the process on your current situation but does not refer to details of your school.</w:t>
            </w:r>
          </w:p>
        </w:tc>
        <w:tc>
          <w:tcPr>
            <w:tcW w:w="2394" w:type="dxa"/>
          </w:tcPr>
          <w:p w:rsidR="00451682" w:rsidRPr="00451682" w:rsidRDefault="002B5153" w:rsidP="00451682">
            <w:pPr>
              <w:rPr>
                <w:rFonts w:ascii="Times New Roman" w:hAnsi="Times New Roman"/>
                <w:sz w:val="22"/>
              </w:rPr>
            </w:pPr>
            <w:r>
              <w:rPr>
                <w:noProof/>
              </w:rPr>
              <w:drawing>
                <wp:inline distT="0" distB="0" distL="0" distR="0">
                  <wp:extent cx="436880" cy="538480"/>
                  <wp:effectExtent l="25400" t="0" r="0" b="0"/>
                  <wp:docPr id="13" name="Picture 13" descr="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eck"/>
                          <pic:cNvPicPr>
                            <a:picLocks noChangeAspect="1" noChangeArrowheads="1"/>
                          </pic:cNvPicPr>
                        </pic:nvPicPr>
                        <pic:blipFill>
                          <a:blip r:embed="rId4"/>
                          <a:srcRect/>
                          <a:stretch>
                            <a:fillRect/>
                          </a:stretch>
                        </pic:blipFill>
                        <pic:spPr bwMode="auto">
                          <a:xfrm>
                            <a:off x="0" y="0"/>
                            <a:ext cx="436880" cy="538480"/>
                          </a:xfrm>
                          <a:prstGeom prst="rect">
                            <a:avLst/>
                          </a:prstGeom>
                          <a:noFill/>
                          <a:ln w="9525">
                            <a:noFill/>
                            <a:miter lim="800000"/>
                            <a:headEnd/>
                            <a:tailEnd/>
                          </a:ln>
                        </pic:spPr>
                      </pic:pic>
                    </a:graphicData>
                  </a:graphic>
                </wp:inline>
              </w:drawing>
            </w:r>
            <w:r w:rsidR="00451682" w:rsidRPr="00451682">
              <w:rPr>
                <w:rFonts w:ascii="Times New Roman" w:hAnsi="Times New Roman"/>
                <w:sz w:val="22"/>
              </w:rPr>
              <w:t>Bases the process on your current situation, including details about what will work in your school and existing documents, such as curriculum guides and/or current tech plan</w:t>
            </w:r>
          </w:p>
        </w:tc>
      </w:tr>
      <w:tr w:rsidR="00451682" w:rsidRPr="00451682">
        <w:tc>
          <w:tcPr>
            <w:tcW w:w="2394" w:type="dxa"/>
          </w:tcPr>
          <w:p w:rsidR="00451682" w:rsidRPr="00451682" w:rsidRDefault="00451682" w:rsidP="00451682">
            <w:pPr>
              <w:pStyle w:val="Footer"/>
              <w:rPr>
                <w:rFonts w:ascii="Times New Roman" w:hAnsi="Times New Roman"/>
                <w:sz w:val="22"/>
              </w:rPr>
            </w:pPr>
            <w:r w:rsidRPr="00451682">
              <w:rPr>
                <w:rFonts w:ascii="Times New Roman" w:hAnsi="Times New Roman"/>
                <w:sz w:val="22"/>
              </w:rPr>
              <w:t>Mechanics</w:t>
            </w:r>
          </w:p>
        </w:tc>
        <w:tc>
          <w:tcPr>
            <w:tcW w:w="2394" w:type="dxa"/>
          </w:tcPr>
          <w:p w:rsidR="00451682" w:rsidRPr="00451682" w:rsidRDefault="00451682" w:rsidP="00451682">
            <w:pPr>
              <w:pStyle w:val="Footer"/>
              <w:rPr>
                <w:rFonts w:ascii="Times New Roman" w:hAnsi="Times New Roman"/>
                <w:sz w:val="22"/>
              </w:rPr>
            </w:pPr>
            <w:r w:rsidRPr="00451682">
              <w:rPr>
                <w:rFonts w:ascii="Times New Roman" w:hAnsi="Times New Roman"/>
                <w:sz w:val="22"/>
              </w:rPr>
              <w:t>Contains many grammar, spelling, and/or usage errors or is clearly stretching to fill space</w:t>
            </w:r>
          </w:p>
        </w:tc>
        <w:tc>
          <w:tcPr>
            <w:tcW w:w="2394" w:type="dxa"/>
          </w:tcPr>
          <w:p w:rsidR="00451682" w:rsidRPr="00451682" w:rsidRDefault="00451682" w:rsidP="00451682">
            <w:pPr>
              <w:rPr>
                <w:rFonts w:ascii="Times New Roman" w:hAnsi="Times New Roman"/>
                <w:sz w:val="22"/>
              </w:rPr>
            </w:pPr>
            <w:r w:rsidRPr="00451682">
              <w:rPr>
                <w:rFonts w:ascii="Times New Roman" w:hAnsi="Times New Roman"/>
                <w:sz w:val="22"/>
              </w:rPr>
              <w:t>Contains a few grammar, spelling, and/or usage errors or is too long or too short</w:t>
            </w:r>
          </w:p>
        </w:tc>
        <w:tc>
          <w:tcPr>
            <w:tcW w:w="2394" w:type="dxa"/>
          </w:tcPr>
          <w:p w:rsidR="00451682" w:rsidRPr="00451682" w:rsidRDefault="002B5153" w:rsidP="00451682">
            <w:pPr>
              <w:rPr>
                <w:rFonts w:ascii="Times New Roman" w:hAnsi="Times New Roman"/>
                <w:sz w:val="22"/>
              </w:rPr>
            </w:pPr>
            <w:r>
              <w:rPr>
                <w:noProof/>
              </w:rPr>
              <w:drawing>
                <wp:inline distT="0" distB="0" distL="0" distR="0">
                  <wp:extent cx="762000" cy="538480"/>
                  <wp:effectExtent l="25400" t="0" r="0" b="0"/>
                  <wp:docPr id="16" name="Picture 16" descr="checkmi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heckminus"/>
                          <pic:cNvPicPr>
                            <a:picLocks noChangeAspect="1" noChangeArrowheads="1"/>
                          </pic:cNvPicPr>
                        </pic:nvPicPr>
                        <pic:blipFill>
                          <a:blip r:embed="rId5"/>
                          <a:srcRect/>
                          <a:stretch>
                            <a:fillRect/>
                          </a:stretch>
                        </pic:blipFill>
                        <pic:spPr bwMode="auto">
                          <a:xfrm>
                            <a:off x="0" y="0"/>
                            <a:ext cx="762000" cy="538480"/>
                          </a:xfrm>
                          <a:prstGeom prst="rect">
                            <a:avLst/>
                          </a:prstGeom>
                          <a:noFill/>
                          <a:ln w="9525">
                            <a:noFill/>
                            <a:miter lim="800000"/>
                            <a:headEnd/>
                            <a:tailEnd/>
                          </a:ln>
                        </pic:spPr>
                      </pic:pic>
                    </a:graphicData>
                  </a:graphic>
                </wp:inline>
              </w:drawing>
            </w:r>
            <w:r w:rsidR="00451682" w:rsidRPr="00451682">
              <w:rPr>
                <w:rFonts w:ascii="Times New Roman" w:hAnsi="Times New Roman"/>
                <w:sz w:val="22"/>
              </w:rPr>
              <w:t>Contains correct grammar, spelling, and usage throughout and is 5-10 pages with 12-point font, double-spaced, and numbered pages</w:t>
            </w:r>
          </w:p>
        </w:tc>
      </w:tr>
    </w:tbl>
    <w:p w:rsidR="00916DAE" w:rsidRDefault="002B5153" w:rsidP="00210EE8">
      <w:pPr>
        <w:spacing w:line="480" w:lineRule="auto"/>
        <w:rPr>
          <w:rFonts w:ascii="Times New Roman" w:hAnsi="Times New Roman"/>
        </w:rPr>
      </w:pPr>
      <w:r>
        <w:rPr>
          <w:rFonts w:ascii="Times New Roman" w:hAnsi="Times New Roman"/>
        </w:rPr>
        <w:t>Good job. Grade: A-</w:t>
      </w:r>
      <w:r w:rsidR="00451682">
        <w:rPr>
          <w:rFonts w:ascii="Times New Roman" w:hAnsi="Times New Roman"/>
        </w:rPr>
        <w:br w:type="page"/>
      </w:r>
      <w:r w:rsidR="00916DAE">
        <w:rPr>
          <w:rFonts w:ascii="Times New Roman" w:hAnsi="Times New Roman"/>
        </w:rPr>
        <w:t>Mr. Larner</w:t>
      </w:r>
    </w:p>
    <w:p w:rsidR="00210EE8" w:rsidRDefault="00210EE8" w:rsidP="00916DAE">
      <w:pPr>
        <w:spacing w:line="480" w:lineRule="auto"/>
        <w:ind w:firstLine="720"/>
        <w:rPr>
          <w:rFonts w:ascii="Times New Roman" w:hAnsi="Times New Roman"/>
        </w:rPr>
      </w:pPr>
      <w:r>
        <w:rPr>
          <w:rFonts w:ascii="Times New Roman" w:hAnsi="Times New Roman"/>
        </w:rPr>
        <w:t xml:space="preserve">In our current day and age, many schools have found it necessary to incorporate technology as a part of daily instruction.  Technology can be integrated most effectively if a school develops a plan for the use of technology.  An effective plan would include various stakeholders in the school, educational and curriculum goals, professional development goals, and the means for funding and maintaining technologies.  Effective plans </w:t>
      </w:r>
      <w:r w:rsidR="00DF2690">
        <w:rPr>
          <w:rFonts w:ascii="Times New Roman" w:hAnsi="Times New Roman"/>
        </w:rPr>
        <w:t xml:space="preserve">usually </w:t>
      </w:r>
      <w:r>
        <w:rPr>
          <w:rFonts w:ascii="Times New Roman" w:hAnsi="Times New Roman"/>
        </w:rPr>
        <w:t>have se</w:t>
      </w:r>
      <w:r w:rsidR="00DF2690">
        <w:rPr>
          <w:rFonts w:ascii="Times New Roman" w:hAnsi="Times New Roman"/>
        </w:rPr>
        <w:t>t</w:t>
      </w:r>
      <w:ins w:id="0" w:author="David Marcovitz" w:date="2011-05-06T15:17:00Z">
        <w:r w:rsidR="0026460E">
          <w:rPr>
            <w:rFonts w:ascii="Times New Roman" w:hAnsi="Times New Roman"/>
          </w:rPr>
          <w:t xml:space="preserve"> </w:t>
        </w:r>
      </w:ins>
      <w:del w:id="1" w:author="David Marcovitz" w:date="2011-05-06T15:17:00Z">
        <w:r w:rsidR="00DF2690" w:rsidDel="0026460E">
          <w:rPr>
            <w:rFonts w:ascii="Times New Roman" w:hAnsi="Times New Roman"/>
          </w:rPr>
          <w:delText>-</w:delText>
        </w:r>
      </w:del>
      <w:r w:rsidR="00DF2690">
        <w:rPr>
          <w:rFonts w:ascii="Times New Roman" w:hAnsi="Times New Roman"/>
        </w:rPr>
        <w:t>up time lines, but also allow</w:t>
      </w:r>
      <w:r>
        <w:rPr>
          <w:rFonts w:ascii="Times New Roman" w:hAnsi="Times New Roman"/>
        </w:rPr>
        <w:t xml:space="preserve"> for changes to the plan in the future.  Since technology is always changing, technology plans need to continue to evolve to keep up.  Plans may look different based on the school, technology access, and needs of </w:t>
      </w:r>
      <w:r w:rsidR="00DF2690">
        <w:rPr>
          <w:rFonts w:ascii="Times New Roman" w:hAnsi="Times New Roman"/>
        </w:rPr>
        <w:t xml:space="preserve">the </w:t>
      </w:r>
      <w:r>
        <w:rPr>
          <w:rFonts w:ascii="Times New Roman" w:hAnsi="Times New Roman"/>
        </w:rPr>
        <w:t>students, staff, and community.</w:t>
      </w:r>
    </w:p>
    <w:p w:rsidR="00E17A50" w:rsidRDefault="00210EE8" w:rsidP="00210EE8">
      <w:pPr>
        <w:spacing w:line="480" w:lineRule="auto"/>
        <w:rPr>
          <w:rFonts w:ascii="Times New Roman" w:hAnsi="Times New Roman"/>
        </w:rPr>
      </w:pPr>
      <w:r>
        <w:rPr>
          <w:rFonts w:ascii="Times New Roman" w:hAnsi="Times New Roman"/>
        </w:rPr>
        <w:tab/>
      </w:r>
      <w:r w:rsidR="00243770">
        <w:rPr>
          <w:rFonts w:ascii="Times New Roman" w:hAnsi="Times New Roman"/>
        </w:rPr>
        <w:t xml:space="preserve">Our school, Clemens Crossing Elementary, has many technologies available for instructional use </w:t>
      </w:r>
      <w:r w:rsidR="00DF2690">
        <w:rPr>
          <w:rFonts w:ascii="Times New Roman" w:hAnsi="Times New Roman"/>
        </w:rPr>
        <w:t>and</w:t>
      </w:r>
      <w:r w:rsidR="00243770">
        <w:rPr>
          <w:rFonts w:ascii="Times New Roman" w:hAnsi="Times New Roman"/>
        </w:rPr>
        <w:t xml:space="preserve"> many teachers that make daily </w:t>
      </w:r>
      <w:r w:rsidR="00DF2690">
        <w:rPr>
          <w:rFonts w:ascii="Times New Roman" w:hAnsi="Times New Roman"/>
        </w:rPr>
        <w:t xml:space="preserve">or weekly </w:t>
      </w:r>
      <w:r w:rsidR="00243770">
        <w:rPr>
          <w:rFonts w:ascii="Times New Roman" w:hAnsi="Times New Roman"/>
        </w:rPr>
        <w:t xml:space="preserve">use of these technologies.  There are however, no clearly laid out plans for effective implementation, student expectations, or staff expectations.  I feel as though our school as a whole could benefit from </w:t>
      </w:r>
      <w:r w:rsidR="00AD43B7">
        <w:rPr>
          <w:rFonts w:ascii="Times New Roman" w:hAnsi="Times New Roman"/>
        </w:rPr>
        <w:t>creating</w:t>
      </w:r>
      <w:r w:rsidR="00243770">
        <w:rPr>
          <w:rFonts w:ascii="Times New Roman" w:hAnsi="Times New Roman"/>
        </w:rPr>
        <w:t xml:space="preserve"> a technology plan that would help guide instruction and </w:t>
      </w:r>
      <w:r w:rsidR="00E17A50">
        <w:rPr>
          <w:rFonts w:ascii="Times New Roman" w:hAnsi="Times New Roman"/>
        </w:rPr>
        <w:t xml:space="preserve">provide professional development </w:t>
      </w:r>
      <w:r w:rsidR="00DE38A9">
        <w:rPr>
          <w:rFonts w:ascii="Times New Roman" w:hAnsi="Times New Roman"/>
        </w:rPr>
        <w:t>opportunities</w:t>
      </w:r>
      <w:r w:rsidR="00E17A50">
        <w:rPr>
          <w:rFonts w:ascii="Times New Roman" w:hAnsi="Times New Roman"/>
        </w:rPr>
        <w:t xml:space="preserve"> for all staff members.</w:t>
      </w:r>
    </w:p>
    <w:p w:rsidR="009272EB" w:rsidRDefault="00E17A50" w:rsidP="00210EE8">
      <w:pPr>
        <w:spacing w:line="480" w:lineRule="auto"/>
        <w:rPr>
          <w:rFonts w:ascii="Times New Roman" w:hAnsi="Times New Roman"/>
        </w:rPr>
      </w:pPr>
      <w:r>
        <w:rPr>
          <w:rFonts w:ascii="Times New Roman" w:hAnsi="Times New Roman"/>
        </w:rPr>
        <w:tab/>
      </w:r>
      <w:r w:rsidR="00DE38A9">
        <w:rPr>
          <w:rFonts w:ascii="Times New Roman" w:hAnsi="Times New Roman"/>
        </w:rPr>
        <w:t>In order to develop and implement a</w:t>
      </w:r>
      <w:r w:rsidR="00AD43B7">
        <w:rPr>
          <w:rFonts w:ascii="Times New Roman" w:hAnsi="Times New Roman"/>
        </w:rPr>
        <w:t>n effective</w:t>
      </w:r>
      <w:r w:rsidR="00DE38A9">
        <w:rPr>
          <w:rFonts w:ascii="Times New Roman" w:hAnsi="Times New Roman"/>
        </w:rPr>
        <w:t xml:space="preserve"> technology plan, I feel it would be necessary to create a technology committee.  Part of the committee’s role would be to develop a technology plan that would be appropriate at all grade levels</w:t>
      </w:r>
      <w:r w:rsidR="00AD43B7">
        <w:rPr>
          <w:rFonts w:ascii="Times New Roman" w:hAnsi="Times New Roman"/>
        </w:rPr>
        <w:t xml:space="preserve"> with ties to the existing Howard County curriculum</w:t>
      </w:r>
      <w:r w:rsidR="00DE38A9">
        <w:rPr>
          <w:rFonts w:ascii="Times New Roman" w:hAnsi="Times New Roman"/>
        </w:rPr>
        <w:t xml:space="preserve">.  As discussed in my earlier memo regarding </w:t>
      </w:r>
      <w:r w:rsidR="00DF2690">
        <w:rPr>
          <w:rFonts w:ascii="Times New Roman" w:hAnsi="Times New Roman"/>
        </w:rPr>
        <w:t xml:space="preserve">the creation of </w:t>
      </w:r>
      <w:r w:rsidR="00DE38A9">
        <w:rPr>
          <w:rFonts w:ascii="Times New Roman" w:hAnsi="Times New Roman"/>
        </w:rPr>
        <w:t>a technology committee, our committee would need to include a variety of stakeholders</w:t>
      </w:r>
      <w:r w:rsidR="00AD43B7">
        <w:rPr>
          <w:rFonts w:ascii="Times New Roman" w:hAnsi="Times New Roman"/>
        </w:rPr>
        <w:t xml:space="preserve"> in order to take into account the many needs of our school</w:t>
      </w:r>
      <w:r w:rsidR="00DE38A9">
        <w:rPr>
          <w:rFonts w:ascii="Times New Roman" w:hAnsi="Times New Roman"/>
        </w:rPr>
        <w:t xml:space="preserve">.  An administrator would be </w:t>
      </w:r>
      <w:r w:rsidR="00FE4422">
        <w:rPr>
          <w:rFonts w:ascii="Times New Roman" w:hAnsi="Times New Roman"/>
        </w:rPr>
        <w:t xml:space="preserve">an </w:t>
      </w:r>
      <w:r w:rsidR="00AD43B7">
        <w:rPr>
          <w:rFonts w:ascii="Times New Roman" w:hAnsi="Times New Roman"/>
        </w:rPr>
        <w:t>important</w:t>
      </w:r>
      <w:r w:rsidR="00FE4422">
        <w:rPr>
          <w:rFonts w:ascii="Times New Roman" w:hAnsi="Times New Roman"/>
        </w:rPr>
        <w:t xml:space="preserve"> member of the team </w:t>
      </w:r>
      <w:r w:rsidR="00AD43B7">
        <w:rPr>
          <w:rFonts w:ascii="Times New Roman" w:hAnsi="Times New Roman"/>
        </w:rPr>
        <w:t>because the administrator could</w:t>
      </w:r>
      <w:r w:rsidR="00FE4422">
        <w:rPr>
          <w:rFonts w:ascii="Times New Roman" w:hAnsi="Times New Roman"/>
        </w:rPr>
        <w:t xml:space="preserve"> </w:t>
      </w:r>
      <w:r w:rsidR="00AD43B7">
        <w:rPr>
          <w:rFonts w:ascii="Times New Roman" w:hAnsi="Times New Roman"/>
        </w:rPr>
        <w:t>share</w:t>
      </w:r>
      <w:r w:rsidR="00FE4422">
        <w:rPr>
          <w:rFonts w:ascii="Times New Roman" w:hAnsi="Times New Roman"/>
        </w:rPr>
        <w:t xml:space="preserve"> countywide information,</w:t>
      </w:r>
      <w:commentRangeStart w:id="2"/>
      <w:r w:rsidR="00FE4422">
        <w:rPr>
          <w:rFonts w:ascii="Times New Roman" w:hAnsi="Times New Roman"/>
        </w:rPr>
        <w:t xml:space="preserve"> </w:t>
      </w:r>
      <w:r w:rsidR="00AD43B7">
        <w:rPr>
          <w:rFonts w:ascii="Times New Roman" w:hAnsi="Times New Roman"/>
        </w:rPr>
        <w:t>help</w:t>
      </w:r>
      <w:r w:rsidR="00065622">
        <w:rPr>
          <w:rFonts w:ascii="Times New Roman" w:hAnsi="Times New Roman"/>
        </w:rPr>
        <w:t xml:space="preserve"> to find</w:t>
      </w:r>
      <w:r w:rsidR="00FE4422">
        <w:rPr>
          <w:rFonts w:ascii="Times New Roman" w:hAnsi="Times New Roman"/>
        </w:rPr>
        <w:t xml:space="preserve"> for technology</w:t>
      </w:r>
      <w:commentRangeEnd w:id="2"/>
      <w:r w:rsidR="0026460E">
        <w:rPr>
          <w:rStyle w:val="CommentReference"/>
          <w:vanish/>
        </w:rPr>
        <w:commentReference w:id="2"/>
      </w:r>
      <w:r w:rsidR="00FE4422">
        <w:rPr>
          <w:rFonts w:ascii="Times New Roman" w:hAnsi="Times New Roman"/>
        </w:rPr>
        <w:t xml:space="preserve">, and </w:t>
      </w:r>
      <w:r w:rsidR="00AD43B7">
        <w:rPr>
          <w:rFonts w:ascii="Times New Roman" w:hAnsi="Times New Roman"/>
        </w:rPr>
        <w:t>provide</w:t>
      </w:r>
      <w:r w:rsidR="00FE4422">
        <w:rPr>
          <w:rFonts w:ascii="Times New Roman" w:hAnsi="Times New Roman"/>
        </w:rPr>
        <w:t xml:space="preserve"> approval for large decisions made by the committee.  </w:t>
      </w:r>
      <w:r w:rsidR="00065622">
        <w:rPr>
          <w:rFonts w:ascii="Times New Roman" w:hAnsi="Times New Roman"/>
        </w:rPr>
        <w:t>At least one teacher</w:t>
      </w:r>
      <w:r w:rsidR="00FE4422">
        <w:rPr>
          <w:rFonts w:ascii="Times New Roman" w:hAnsi="Times New Roman"/>
        </w:rPr>
        <w:t xml:space="preserve"> from each grade</w:t>
      </w:r>
      <w:ins w:id="3" w:author="David Marcovitz" w:date="2011-05-06T15:19:00Z">
        <w:r w:rsidR="0026460E">
          <w:rPr>
            <w:rFonts w:ascii="Times New Roman" w:hAnsi="Times New Roman"/>
          </w:rPr>
          <w:t>-</w:t>
        </w:r>
      </w:ins>
      <w:del w:id="4" w:author="David Marcovitz" w:date="2011-05-06T15:19:00Z">
        <w:r w:rsidR="00FE4422" w:rsidDel="0026460E">
          <w:rPr>
            <w:rFonts w:ascii="Times New Roman" w:hAnsi="Times New Roman"/>
          </w:rPr>
          <w:delText xml:space="preserve"> </w:delText>
        </w:r>
      </w:del>
      <w:r w:rsidR="00FE4422">
        <w:rPr>
          <w:rFonts w:ascii="Times New Roman" w:hAnsi="Times New Roman"/>
        </w:rPr>
        <w:t xml:space="preserve">level team, a technology teacher, and either the Media specialist or para-educator would also need to be a part of the committee.  These members would represent their particular grade level and </w:t>
      </w:r>
      <w:r w:rsidR="00AD43B7">
        <w:rPr>
          <w:rFonts w:ascii="Times New Roman" w:hAnsi="Times New Roman"/>
        </w:rPr>
        <w:t xml:space="preserve">also </w:t>
      </w:r>
      <w:r w:rsidR="00FE4422">
        <w:rPr>
          <w:rFonts w:ascii="Times New Roman" w:hAnsi="Times New Roman"/>
        </w:rPr>
        <w:t xml:space="preserve">help to share information with their teams.  </w:t>
      </w:r>
      <w:r w:rsidR="00AD43B7">
        <w:rPr>
          <w:rFonts w:ascii="Times New Roman" w:hAnsi="Times New Roman"/>
        </w:rPr>
        <w:t xml:space="preserve">It is important for each team to have </w:t>
      </w:r>
      <w:r w:rsidR="00065622">
        <w:rPr>
          <w:rFonts w:ascii="Times New Roman" w:hAnsi="Times New Roman"/>
        </w:rPr>
        <w:t>input</w:t>
      </w:r>
      <w:r w:rsidR="00AD43B7">
        <w:rPr>
          <w:rFonts w:ascii="Times New Roman" w:hAnsi="Times New Roman"/>
        </w:rPr>
        <w:t xml:space="preserve"> </w:t>
      </w:r>
      <w:r w:rsidR="00065622">
        <w:rPr>
          <w:rFonts w:ascii="Times New Roman" w:hAnsi="Times New Roman"/>
        </w:rPr>
        <w:t>as to</w:t>
      </w:r>
      <w:r w:rsidR="00AD43B7">
        <w:rPr>
          <w:rFonts w:ascii="Times New Roman" w:hAnsi="Times New Roman"/>
        </w:rPr>
        <w:t xml:space="preserve"> what goes into the technology plan since it will directly </w:t>
      </w:r>
      <w:del w:id="5" w:author="David Marcovitz" w:date="2011-05-06T15:19:00Z">
        <w:r w:rsidR="00AD43B7" w:rsidDel="0026460E">
          <w:rPr>
            <w:rFonts w:ascii="Times New Roman" w:hAnsi="Times New Roman"/>
          </w:rPr>
          <w:delText xml:space="preserve">effect </w:delText>
        </w:r>
      </w:del>
      <w:ins w:id="6" w:author="David Marcovitz" w:date="2011-05-06T15:19:00Z">
        <w:r w:rsidR="0026460E">
          <w:rPr>
            <w:rFonts w:ascii="Times New Roman" w:hAnsi="Times New Roman"/>
          </w:rPr>
          <w:t xml:space="preserve">affect </w:t>
        </w:r>
      </w:ins>
      <w:r w:rsidR="00AD43B7">
        <w:rPr>
          <w:rFonts w:ascii="Times New Roman" w:hAnsi="Times New Roman"/>
        </w:rPr>
        <w:t xml:space="preserve">the way that they teach.  </w:t>
      </w:r>
      <w:r w:rsidR="00FE4422">
        <w:rPr>
          <w:rFonts w:ascii="Times New Roman" w:hAnsi="Times New Roman"/>
        </w:rPr>
        <w:t xml:space="preserve">Parents would also need to be included in the committee.  The parents would serve as a liaison to </w:t>
      </w:r>
      <w:r w:rsidR="00065622">
        <w:rPr>
          <w:rFonts w:ascii="Times New Roman" w:hAnsi="Times New Roman"/>
        </w:rPr>
        <w:t xml:space="preserve">other </w:t>
      </w:r>
      <w:r w:rsidR="00FE4422">
        <w:rPr>
          <w:rFonts w:ascii="Times New Roman" w:hAnsi="Times New Roman"/>
        </w:rPr>
        <w:t>parents</w:t>
      </w:r>
      <w:r w:rsidR="00DF2690">
        <w:rPr>
          <w:rFonts w:ascii="Times New Roman" w:hAnsi="Times New Roman"/>
        </w:rPr>
        <w:t xml:space="preserve"> in the community and </w:t>
      </w:r>
      <w:r w:rsidR="00065622">
        <w:rPr>
          <w:rFonts w:ascii="Times New Roman" w:hAnsi="Times New Roman"/>
        </w:rPr>
        <w:t xml:space="preserve">to </w:t>
      </w:r>
      <w:r w:rsidR="00DF2690">
        <w:rPr>
          <w:rFonts w:ascii="Times New Roman" w:hAnsi="Times New Roman"/>
        </w:rPr>
        <w:t xml:space="preserve">the PTA.  </w:t>
      </w:r>
      <w:r w:rsidR="00AD43B7">
        <w:rPr>
          <w:rFonts w:ascii="Times New Roman" w:hAnsi="Times New Roman"/>
        </w:rPr>
        <w:t xml:space="preserve">As a whole, the parents in the community need to be on board with the technology plan so they might be able to support the plan at home.  </w:t>
      </w:r>
      <w:r w:rsidR="00FE4422">
        <w:rPr>
          <w:rFonts w:ascii="Times New Roman" w:hAnsi="Times New Roman"/>
        </w:rPr>
        <w:t xml:space="preserve">Another important stakeholder that should be included on the technology committee would be the students.  These students would be able to share with the committee motivating factors when using technology and could even serve as “trainers” to staff and other students when appropriate.  </w:t>
      </w:r>
      <w:r w:rsidR="00DF2690">
        <w:rPr>
          <w:rFonts w:ascii="Times New Roman" w:hAnsi="Times New Roman"/>
        </w:rPr>
        <w:t>Both parents and student</w:t>
      </w:r>
      <w:r w:rsidR="00AD43B7">
        <w:rPr>
          <w:rFonts w:ascii="Times New Roman" w:hAnsi="Times New Roman"/>
        </w:rPr>
        <w:t>s</w:t>
      </w:r>
      <w:r w:rsidR="00DF2690">
        <w:rPr>
          <w:rFonts w:ascii="Times New Roman" w:hAnsi="Times New Roman"/>
        </w:rPr>
        <w:t xml:space="preserve"> may offer a different point of view when it comes to the use of technology.  </w:t>
      </w:r>
      <w:r w:rsidR="00FE4422">
        <w:rPr>
          <w:rFonts w:ascii="Times New Roman" w:hAnsi="Times New Roman"/>
        </w:rPr>
        <w:t>The final stakeholder would be a representative from the Educational Technology Department.</w:t>
      </w:r>
      <w:r w:rsidR="009272EB">
        <w:rPr>
          <w:rFonts w:ascii="Times New Roman" w:hAnsi="Times New Roman"/>
        </w:rPr>
        <w:t xml:space="preserve">  The primary role of this member would be to provide resources and professio</w:t>
      </w:r>
      <w:r w:rsidR="00AD43B7">
        <w:rPr>
          <w:rFonts w:ascii="Times New Roman" w:hAnsi="Times New Roman"/>
        </w:rPr>
        <w:t>nal development</w:t>
      </w:r>
      <w:r w:rsidR="00DF2690">
        <w:rPr>
          <w:rFonts w:ascii="Times New Roman" w:hAnsi="Times New Roman"/>
        </w:rPr>
        <w:t xml:space="preserve"> when necessary.  This member may also have information about acquiring new technologies and how to effectively use these new</w:t>
      </w:r>
      <w:r w:rsidR="00AD43B7">
        <w:rPr>
          <w:rFonts w:ascii="Times New Roman" w:hAnsi="Times New Roman"/>
        </w:rPr>
        <w:t xml:space="preserve"> technologies in the classroom.  The parents, students, and Educational Technology representative may not be present for all parts of the planning process, but they will have the opportunity to have input on behalf of the group that they represent. </w:t>
      </w:r>
    </w:p>
    <w:p w:rsidR="00517D69" w:rsidRDefault="009272EB" w:rsidP="00210EE8">
      <w:pPr>
        <w:spacing w:line="480" w:lineRule="auto"/>
        <w:rPr>
          <w:rFonts w:ascii="Times New Roman" w:hAnsi="Times New Roman"/>
        </w:rPr>
      </w:pPr>
      <w:r>
        <w:rPr>
          <w:rFonts w:ascii="Times New Roman" w:hAnsi="Times New Roman"/>
        </w:rPr>
        <w:tab/>
        <w:t xml:space="preserve">After establishing a Technology committee, the committee would begin the process of creating an effective technology plan.  </w:t>
      </w:r>
      <w:r w:rsidR="008F542E">
        <w:rPr>
          <w:rFonts w:ascii="Times New Roman" w:hAnsi="Times New Roman"/>
        </w:rPr>
        <w:t xml:space="preserve">A beginning step of the process </w:t>
      </w:r>
      <w:r w:rsidR="00DF2690">
        <w:rPr>
          <w:rFonts w:ascii="Times New Roman" w:hAnsi="Times New Roman"/>
        </w:rPr>
        <w:t>should</w:t>
      </w:r>
      <w:r w:rsidR="008F542E">
        <w:rPr>
          <w:rFonts w:ascii="Times New Roman" w:hAnsi="Times New Roman"/>
        </w:rPr>
        <w:t xml:space="preserve"> include a review of the current Maryland State and National technology </w:t>
      </w:r>
      <w:r w:rsidR="0097639A">
        <w:rPr>
          <w:rFonts w:ascii="Times New Roman" w:hAnsi="Times New Roman"/>
        </w:rPr>
        <w:t>plans</w:t>
      </w:r>
      <w:r w:rsidR="008F542E">
        <w:rPr>
          <w:rFonts w:ascii="Times New Roman" w:hAnsi="Times New Roman"/>
        </w:rPr>
        <w:t xml:space="preserve">.  </w:t>
      </w:r>
      <w:r w:rsidR="0097639A">
        <w:rPr>
          <w:rFonts w:ascii="Times New Roman" w:hAnsi="Times New Roman"/>
        </w:rPr>
        <w:t>These plans</w:t>
      </w:r>
      <w:r w:rsidR="008F542E">
        <w:rPr>
          <w:rFonts w:ascii="Times New Roman" w:hAnsi="Times New Roman"/>
        </w:rPr>
        <w:t xml:space="preserve"> </w:t>
      </w:r>
      <w:r w:rsidR="0097639A">
        <w:rPr>
          <w:rFonts w:ascii="Times New Roman" w:hAnsi="Times New Roman"/>
        </w:rPr>
        <w:t>can</w:t>
      </w:r>
      <w:r w:rsidR="008F542E">
        <w:rPr>
          <w:rFonts w:ascii="Times New Roman" w:hAnsi="Times New Roman"/>
        </w:rPr>
        <w:t xml:space="preserve"> help the committee </w:t>
      </w:r>
      <w:r w:rsidR="0097639A">
        <w:rPr>
          <w:rFonts w:ascii="Times New Roman" w:hAnsi="Times New Roman"/>
        </w:rPr>
        <w:t>see some of the bigger picture goals</w:t>
      </w:r>
      <w:ins w:id="7" w:author="David Marcovitz" w:date="2011-05-06T15:21:00Z">
        <w:r w:rsidR="0026460E">
          <w:rPr>
            <w:rFonts w:ascii="Times New Roman" w:hAnsi="Times New Roman"/>
          </w:rPr>
          <w:t>,</w:t>
        </w:r>
      </w:ins>
      <w:r w:rsidR="0097639A">
        <w:rPr>
          <w:rFonts w:ascii="Times New Roman" w:hAnsi="Times New Roman"/>
        </w:rPr>
        <w:t xml:space="preserve"> and </w:t>
      </w:r>
      <w:del w:id="8" w:author="David Marcovitz" w:date="2011-05-06T15:21:00Z">
        <w:r w:rsidR="00AD43B7" w:rsidDel="0026460E">
          <w:rPr>
            <w:rFonts w:ascii="Times New Roman" w:hAnsi="Times New Roman"/>
          </w:rPr>
          <w:delText>it</w:delText>
        </w:r>
        <w:r w:rsidR="000E114E" w:rsidDel="0026460E">
          <w:rPr>
            <w:rFonts w:ascii="Times New Roman" w:hAnsi="Times New Roman"/>
          </w:rPr>
          <w:delText xml:space="preserve"> </w:delText>
        </w:r>
      </w:del>
      <w:ins w:id="9" w:author="David Marcovitz" w:date="2011-05-06T15:21:00Z">
        <w:r w:rsidR="0026460E">
          <w:rPr>
            <w:rFonts w:ascii="Times New Roman" w:hAnsi="Times New Roman"/>
          </w:rPr>
          <w:t xml:space="preserve">they </w:t>
        </w:r>
      </w:ins>
      <w:r w:rsidR="0097639A">
        <w:rPr>
          <w:rFonts w:ascii="Times New Roman" w:hAnsi="Times New Roman"/>
        </w:rPr>
        <w:t xml:space="preserve">may </w:t>
      </w:r>
      <w:r w:rsidR="000E114E">
        <w:rPr>
          <w:rFonts w:ascii="Times New Roman" w:hAnsi="Times New Roman"/>
        </w:rPr>
        <w:t xml:space="preserve">even </w:t>
      </w:r>
      <w:r w:rsidR="00AD43B7">
        <w:rPr>
          <w:rFonts w:ascii="Times New Roman" w:hAnsi="Times New Roman"/>
        </w:rPr>
        <w:t>be</w:t>
      </w:r>
      <w:r w:rsidR="0097639A">
        <w:rPr>
          <w:rFonts w:ascii="Times New Roman" w:hAnsi="Times New Roman"/>
        </w:rPr>
        <w:t xml:space="preserve"> useful </w:t>
      </w:r>
      <w:r w:rsidR="008F542E">
        <w:rPr>
          <w:rFonts w:ascii="Times New Roman" w:hAnsi="Times New Roman"/>
        </w:rPr>
        <w:t>when setting go</w:t>
      </w:r>
      <w:r w:rsidR="0097639A">
        <w:rPr>
          <w:rFonts w:ascii="Times New Roman" w:hAnsi="Times New Roman"/>
        </w:rPr>
        <w:t xml:space="preserve">als, both short and long term.  Some of the main goals from the National and State technology plans include professional development for teachers and administrators, budgets for gaining or updating </w:t>
      </w:r>
      <w:r w:rsidR="0055657E">
        <w:rPr>
          <w:rFonts w:ascii="Times New Roman" w:hAnsi="Times New Roman"/>
        </w:rPr>
        <w:t xml:space="preserve">existing </w:t>
      </w:r>
      <w:r w:rsidR="0097639A">
        <w:rPr>
          <w:rFonts w:ascii="Times New Roman" w:hAnsi="Times New Roman"/>
        </w:rPr>
        <w:t>technologies, creating technology proficient students, the use of Web 2.0 tools</w:t>
      </w:r>
      <w:r w:rsidR="000E114E">
        <w:rPr>
          <w:rFonts w:ascii="Times New Roman" w:hAnsi="Times New Roman"/>
        </w:rPr>
        <w:t xml:space="preserve">, internet access at school and home, technology support, evaluation of </w:t>
      </w:r>
      <w:r w:rsidR="00AD43B7">
        <w:rPr>
          <w:rFonts w:ascii="Times New Roman" w:hAnsi="Times New Roman"/>
        </w:rPr>
        <w:t>the effectiveness of technology</w:t>
      </w:r>
      <w:r w:rsidR="000E114E">
        <w:rPr>
          <w:rFonts w:ascii="Times New Roman" w:hAnsi="Times New Roman"/>
        </w:rPr>
        <w:t xml:space="preserve">, and </w:t>
      </w:r>
      <w:r w:rsidR="00AD43B7">
        <w:rPr>
          <w:rFonts w:ascii="Times New Roman" w:hAnsi="Times New Roman"/>
        </w:rPr>
        <w:t>the use of data</w:t>
      </w:r>
      <w:r w:rsidR="000E114E">
        <w:rPr>
          <w:rFonts w:ascii="Times New Roman" w:hAnsi="Times New Roman"/>
        </w:rPr>
        <w:t xml:space="preserve"> to </w:t>
      </w:r>
      <w:r w:rsidR="00AD43B7">
        <w:rPr>
          <w:rFonts w:ascii="Times New Roman" w:hAnsi="Times New Roman"/>
        </w:rPr>
        <w:t xml:space="preserve">help </w:t>
      </w:r>
      <w:r w:rsidR="000E114E">
        <w:rPr>
          <w:rFonts w:ascii="Times New Roman" w:hAnsi="Times New Roman"/>
        </w:rPr>
        <w:t>drive instruction.</w:t>
      </w:r>
      <w:r w:rsidR="00517D69">
        <w:rPr>
          <w:rFonts w:ascii="Times New Roman" w:hAnsi="Times New Roman"/>
        </w:rPr>
        <w:t xml:space="preserve">  The committee may also consider looking at technology plans from other elementary schools.  These plans may also serve as a model of what to do and maybe even what not to do.</w:t>
      </w:r>
    </w:p>
    <w:p w:rsidR="0055657E" w:rsidRDefault="00517D69" w:rsidP="00210EE8">
      <w:pPr>
        <w:spacing w:line="480" w:lineRule="auto"/>
        <w:rPr>
          <w:rFonts w:ascii="Times New Roman" w:hAnsi="Times New Roman"/>
        </w:rPr>
      </w:pPr>
      <w:r>
        <w:rPr>
          <w:rFonts w:ascii="Times New Roman" w:hAnsi="Times New Roman"/>
        </w:rPr>
        <w:tab/>
        <w:t xml:space="preserve">One technology plan that I have taken time to review is from James B. Edwards Elementary School (JBE) in Mt. Pleasant, South Carolina.  The plan from JBE includes 5 main areas: </w:t>
      </w:r>
      <w:r w:rsidR="0055657E">
        <w:rPr>
          <w:rFonts w:ascii="Times New Roman" w:hAnsi="Times New Roman"/>
        </w:rPr>
        <w:t xml:space="preserve">1) </w:t>
      </w:r>
      <w:r>
        <w:rPr>
          <w:rFonts w:ascii="Times New Roman" w:hAnsi="Times New Roman"/>
        </w:rPr>
        <w:t xml:space="preserve">a vision statement, </w:t>
      </w:r>
      <w:r w:rsidR="0055657E">
        <w:rPr>
          <w:rFonts w:ascii="Times New Roman" w:hAnsi="Times New Roman"/>
        </w:rPr>
        <w:t xml:space="preserve">2) </w:t>
      </w:r>
      <w:r>
        <w:rPr>
          <w:rFonts w:ascii="Times New Roman" w:hAnsi="Times New Roman"/>
        </w:rPr>
        <w:t xml:space="preserve">a system for annually evaluating students, teachers, and cost, </w:t>
      </w:r>
      <w:r w:rsidR="0055657E">
        <w:rPr>
          <w:rFonts w:ascii="Times New Roman" w:hAnsi="Times New Roman"/>
        </w:rPr>
        <w:t xml:space="preserve">3) </w:t>
      </w:r>
      <w:r>
        <w:rPr>
          <w:rFonts w:ascii="Times New Roman" w:hAnsi="Times New Roman"/>
        </w:rPr>
        <w:t xml:space="preserve">staff development, </w:t>
      </w:r>
      <w:r w:rsidR="0055657E">
        <w:rPr>
          <w:rFonts w:ascii="Times New Roman" w:hAnsi="Times New Roman"/>
        </w:rPr>
        <w:t xml:space="preserve">4) </w:t>
      </w:r>
      <w:r>
        <w:rPr>
          <w:rFonts w:ascii="Times New Roman" w:hAnsi="Times New Roman"/>
        </w:rPr>
        <w:t xml:space="preserve">an inventory system, and </w:t>
      </w:r>
      <w:r w:rsidR="0055657E">
        <w:rPr>
          <w:rFonts w:ascii="Times New Roman" w:hAnsi="Times New Roman"/>
        </w:rPr>
        <w:t xml:space="preserve">5) </w:t>
      </w:r>
      <w:r>
        <w:rPr>
          <w:rFonts w:ascii="Times New Roman" w:hAnsi="Times New Roman"/>
        </w:rPr>
        <w:t xml:space="preserve">a long and short term financial plan.  On the positive side, this plan was put into a </w:t>
      </w:r>
      <w:r w:rsidR="0001183F">
        <w:rPr>
          <w:rFonts w:ascii="Times New Roman" w:hAnsi="Times New Roman"/>
        </w:rPr>
        <w:t>3-year</w:t>
      </w:r>
      <w:r>
        <w:rPr>
          <w:rFonts w:ascii="Times New Roman" w:hAnsi="Times New Roman"/>
        </w:rPr>
        <w:t xml:space="preserve"> timeline.  Each year continue</w:t>
      </w:r>
      <w:r w:rsidR="0055657E">
        <w:rPr>
          <w:rFonts w:ascii="Times New Roman" w:hAnsi="Times New Roman"/>
        </w:rPr>
        <w:t>s</w:t>
      </w:r>
      <w:r w:rsidR="0001183F">
        <w:rPr>
          <w:rFonts w:ascii="Times New Roman" w:hAnsi="Times New Roman"/>
        </w:rPr>
        <w:t xml:space="preserve"> </w:t>
      </w:r>
      <w:r w:rsidR="00065622">
        <w:rPr>
          <w:rFonts w:ascii="Times New Roman" w:hAnsi="Times New Roman"/>
        </w:rPr>
        <w:t xml:space="preserve">the </w:t>
      </w:r>
      <w:r w:rsidR="0001183F">
        <w:rPr>
          <w:rFonts w:ascii="Times New Roman" w:hAnsi="Times New Roman"/>
        </w:rPr>
        <w:t>goals from the previous year as well as add</w:t>
      </w:r>
      <w:r w:rsidR="0055657E">
        <w:rPr>
          <w:rFonts w:ascii="Times New Roman" w:hAnsi="Times New Roman"/>
        </w:rPr>
        <w:t>s</w:t>
      </w:r>
      <w:r w:rsidR="0001183F">
        <w:rPr>
          <w:rFonts w:ascii="Times New Roman" w:hAnsi="Times New Roman"/>
        </w:rPr>
        <w:t xml:space="preserve"> new goals.  </w:t>
      </w:r>
    </w:p>
    <w:p w:rsidR="00E91A7D" w:rsidRDefault="0001183F" w:rsidP="0055657E">
      <w:pPr>
        <w:spacing w:line="480" w:lineRule="auto"/>
        <w:ind w:firstLine="720"/>
        <w:rPr>
          <w:rFonts w:ascii="Times New Roman" w:hAnsi="Times New Roman"/>
        </w:rPr>
      </w:pPr>
      <w:r>
        <w:rPr>
          <w:rFonts w:ascii="Times New Roman" w:hAnsi="Times New Roman"/>
        </w:rPr>
        <w:t xml:space="preserve">The first year of this </w:t>
      </w:r>
      <w:r w:rsidR="000150C0">
        <w:rPr>
          <w:rFonts w:ascii="Times New Roman" w:hAnsi="Times New Roman"/>
        </w:rPr>
        <w:t xml:space="preserve">particular </w:t>
      </w:r>
      <w:r>
        <w:rPr>
          <w:rFonts w:ascii="Times New Roman" w:hAnsi="Times New Roman"/>
        </w:rPr>
        <w:t>technology plan is a “planning year</w:t>
      </w:r>
      <w:ins w:id="10" w:author="David Marcovitz" w:date="2011-05-06T15:39:00Z">
        <w:r w:rsidR="002B5153">
          <w:rPr>
            <w:rFonts w:ascii="Times New Roman" w:hAnsi="Times New Roman"/>
          </w:rPr>
          <w:t>.</w:t>
        </w:r>
      </w:ins>
      <w:r>
        <w:rPr>
          <w:rFonts w:ascii="Times New Roman" w:hAnsi="Times New Roman"/>
        </w:rPr>
        <w:t>”</w:t>
      </w:r>
      <w:del w:id="11" w:author="David Marcovitz" w:date="2011-05-06T15:39:00Z">
        <w:r w:rsidDel="002B5153">
          <w:rPr>
            <w:rFonts w:ascii="Times New Roman" w:hAnsi="Times New Roman"/>
          </w:rPr>
          <w:delText xml:space="preserve">. </w:delText>
        </w:r>
      </w:del>
      <w:r>
        <w:rPr>
          <w:rFonts w:ascii="Times New Roman" w:hAnsi="Times New Roman"/>
        </w:rPr>
        <w:t xml:space="preserve"> This year is designed for assessing the needs of students, teachers, and infrastructure as well as acquiring laptops for each teacher.  It seems as though the results from this “planning year” would help to set the stage for the next two years.  The second year continues the professional development programs, begins collaboration with technology specialists, </w:t>
      </w:r>
      <w:r w:rsidR="00065622">
        <w:rPr>
          <w:rFonts w:ascii="Times New Roman" w:hAnsi="Times New Roman"/>
        </w:rPr>
        <w:t>plans for updating</w:t>
      </w:r>
      <w:r>
        <w:rPr>
          <w:rFonts w:ascii="Times New Roman" w:hAnsi="Times New Roman"/>
        </w:rPr>
        <w:t xml:space="preserve"> the infrastructure </w:t>
      </w:r>
      <w:r w:rsidR="0055657E">
        <w:rPr>
          <w:rFonts w:ascii="Times New Roman" w:hAnsi="Times New Roman"/>
        </w:rPr>
        <w:t xml:space="preserve">based on the </w:t>
      </w:r>
      <w:r>
        <w:rPr>
          <w:rFonts w:ascii="Times New Roman" w:hAnsi="Times New Roman"/>
        </w:rPr>
        <w:t>needs</w:t>
      </w:r>
      <w:r w:rsidR="0055657E">
        <w:rPr>
          <w:rFonts w:ascii="Times New Roman" w:hAnsi="Times New Roman"/>
        </w:rPr>
        <w:t xml:space="preserve"> assessment</w:t>
      </w:r>
      <w:r w:rsidR="000150C0">
        <w:rPr>
          <w:rFonts w:ascii="Times New Roman" w:hAnsi="Times New Roman"/>
        </w:rPr>
        <w:t>, establishing w</w:t>
      </w:r>
      <w:r>
        <w:rPr>
          <w:rFonts w:ascii="Times New Roman" w:hAnsi="Times New Roman"/>
        </w:rPr>
        <w:t>eb</w:t>
      </w:r>
      <w:r w:rsidR="000150C0">
        <w:rPr>
          <w:rFonts w:ascii="Times New Roman" w:hAnsi="Times New Roman"/>
        </w:rPr>
        <w:t xml:space="preserve"> p</w:t>
      </w:r>
      <w:r>
        <w:rPr>
          <w:rFonts w:ascii="Times New Roman" w:hAnsi="Times New Roman"/>
        </w:rPr>
        <w:t xml:space="preserve">ages for all staff, setting up a lab with 30 computers, </w:t>
      </w:r>
      <w:r w:rsidR="00E91A7D">
        <w:rPr>
          <w:rFonts w:ascii="Times New Roman" w:hAnsi="Times New Roman"/>
        </w:rPr>
        <w:t>and installing broadcasting systems in all classrooms</w:t>
      </w:r>
      <w:r>
        <w:rPr>
          <w:rFonts w:ascii="Times New Roman" w:hAnsi="Times New Roman"/>
        </w:rPr>
        <w:t xml:space="preserve">.  This second year is </w:t>
      </w:r>
      <w:r w:rsidR="0055657E">
        <w:rPr>
          <w:rFonts w:ascii="Times New Roman" w:hAnsi="Times New Roman"/>
        </w:rPr>
        <w:t>intended</w:t>
      </w:r>
      <w:r>
        <w:rPr>
          <w:rFonts w:ascii="Times New Roman" w:hAnsi="Times New Roman"/>
        </w:rPr>
        <w:t xml:space="preserve"> to make the necessary upgrades to the school’s infrastructure and technology access.  The </w:t>
      </w:r>
      <w:r w:rsidR="0055657E">
        <w:rPr>
          <w:rFonts w:ascii="Times New Roman" w:hAnsi="Times New Roman"/>
        </w:rPr>
        <w:t>third</w:t>
      </w:r>
      <w:r>
        <w:rPr>
          <w:rFonts w:ascii="Times New Roman" w:hAnsi="Times New Roman"/>
        </w:rPr>
        <w:t xml:space="preserve"> and final year outlined in this plan continues all of the previous goals of professional development, collaboration with the technology specialist, and maintaining the infrastructure.</w:t>
      </w:r>
      <w:r w:rsidR="00E91A7D">
        <w:rPr>
          <w:rFonts w:ascii="Times New Roman" w:hAnsi="Times New Roman"/>
        </w:rPr>
        <w:t xml:space="preserve">  Since the broadcasting systems were set up </w:t>
      </w:r>
      <w:r w:rsidR="0055657E">
        <w:rPr>
          <w:rFonts w:ascii="Times New Roman" w:hAnsi="Times New Roman"/>
        </w:rPr>
        <w:t>during the second</w:t>
      </w:r>
      <w:r w:rsidR="00E91A7D">
        <w:rPr>
          <w:rFonts w:ascii="Times New Roman" w:hAnsi="Times New Roman"/>
        </w:rPr>
        <w:t xml:space="preserve"> year, the plan for this final year includes </w:t>
      </w:r>
      <w:r w:rsidR="000150C0">
        <w:rPr>
          <w:rFonts w:ascii="Times New Roman" w:hAnsi="Times New Roman"/>
        </w:rPr>
        <w:t>the use of</w:t>
      </w:r>
      <w:r w:rsidR="00E91A7D">
        <w:rPr>
          <w:rFonts w:ascii="Times New Roman" w:hAnsi="Times New Roman"/>
        </w:rPr>
        <w:t xml:space="preserve"> the broadcasting system</w:t>
      </w:r>
      <w:r w:rsidR="000150C0">
        <w:rPr>
          <w:rFonts w:ascii="Times New Roman" w:hAnsi="Times New Roman"/>
        </w:rPr>
        <w:t>s</w:t>
      </w:r>
      <w:r w:rsidR="00E91A7D">
        <w:rPr>
          <w:rFonts w:ascii="Times New Roman" w:hAnsi="Times New Roman"/>
        </w:rPr>
        <w:t>.</w:t>
      </w:r>
    </w:p>
    <w:p w:rsidR="00660006" w:rsidRDefault="00E91A7D" w:rsidP="00210EE8">
      <w:pPr>
        <w:spacing w:line="480" w:lineRule="auto"/>
        <w:rPr>
          <w:rFonts w:ascii="Times New Roman" w:hAnsi="Times New Roman"/>
        </w:rPr>
      </w:pPr>
      <w:r>
        <w:rPr>
          <w:rFonts w:ascii="Times New Roman" w:hAnsi="Times New Roman"/>
        </w:rPr>
        <w:tab/>
        <w:t xml:space="preserve">This is an older plan that began in the 2001-2002 school </w:t>
      </w:r>
      <w:r w:rsidR="0055657E">
        <w:rPr>
          <w:rFonts w:ascii="Times New Roman" w:hAnsi="Times New Roman"/>
        </w:rPr>
        <w:t>year;</w:t>
      </w:r>
      <w:r>
        <w:rPr>
          <w:rFonts w:ascii="Times New Roman" w:hAnsi="Times New Roman"/>
        </w:rPr>
        <w:t xml:space="preserve"> however, </w:t>
      </w:r>
      <w:r w:rsidR="00065622">
        <w:rPr>
          <w:rFonts w:ascii="Times New Roman" w:hAnsi="Times New Roman"/>
        </w:rPr>
        <w:t xml:space="preserve">I feel </w:t>
      </w:r>
      <w:r>
        <w:rPr>
          <w:rFonts w:ascii="Times New Roman" w:hAnsi="Times New Roman"/>
        </w:rPr>
        <w:t>the school was realistic in their goals. They s</w:t>
      </w:r>
      <w:r w:rsidR="0055657E">
        <w:rPr>
          <w:rFonts w:ascii="Times New Roman" w:hAnsi="Times New Roman"/>
        </w:rPr>
        <w:t xml:space="preserve">tarted small, continued </w:t>
      </w:r>
      <w:r w:rsidR="000150C0">
        <w:rPr>
          <w:rFonts w:ascii="Times New Roman" w:hAnsi="Times New Roman"/>
        </w:rPr>
        <w:t>goals</w:t>
      </w:r>
      <w:r>
        <w:rPr>
          <w:rFonts w:ascii="Times New Roman" w:hAnsi="Times New Roman"/>
        </w:rPr>
        <w:t xml:space="preserve"> from year to year, and added in new </w:t>
      </w:r>
      <w:r w:rsidR="000150C0">
        <w:rPr>
          <w:rFonts w:ascii="Times New Roman" w:hAnsi="Times New Roman"/>
        </w:rPr>
        <w:t>goals</w:t>
      </w:r>
      <w:r>
        <w:rPr>
          <w:rFonts w:ascii="Times New Roman" w:hAnsi="Times New Roman"/>
        </w:rPr>
        <w:t xml:space="preserve"> each year.  </w:t>
      </w:r>
      <w:r w:rsidR="0055657E" w:rsidRPr="000150C0">
        <w:rPr>
          <w:rFonts w:ascii="Times New Roman" w:hAnsi="Times New Roman"/>
        </w:rPr>
        <w:t>Other good technology plans may consider following a similar structure</w:t>
      </w:r>
      <w:r w:rsidR="0055657E">
        <w:rPr>
          <w:rFonts w:ascii="Times New Roman" w:hAnsi="Times New Roman"/>
        </w:rPr>
        <w:t xml:space="preserve">.  </w:t>
      </w:r>
      <w:r>
        <w:rPr>
          <w:rFonts w:ascii="Times New Roman" w:hAnsi="Times New Roman"/>
        </w:rPr>
        <w:t xml:space="preserve">One criticism of this technology plan though, is in the details.  This plan lacks specific student and </w:t>
      </w:r>
      <w:r w:rsidR="0055657E">
        <w:rPr>
          <w:rFonts w:ascii="Times New Roman" w:hAnsi="Times New Roman"/>
        </w:rPr>
        <w:t>staff</w:t>
      </w:r>
      <w:r>
        <w:rPr>
          <w:rFonts w:ascii="Times New Roman" w:hAnsi="Times New Roman"/>
        </w:rPr>
        <w:t xml:space="preserve"> goals.  </w:t>
      </w:r>
      <w:commentRangeStart w:id="12"/>
      <w:r>
        <w:rPr>
          <w:rFonts w:ascii="Times New Roman" w:hAnsi="Times New Roman"/>
        </w:rPr>
        <w:t xml:space="preserve">A more effective plan would also include ties to the curriculum and details of </w:t>
      </w:r>
      <w:r w:rsidR="000150C0" w:rsidRPr="000150C0">
        <w:rPr>
          <w:rFonts w:ascii="Times New Roman" w:hAnsi="Times New Roman"/>
          <w:i/>
        </w:rPr>
        <w:t>how</w:t>
      </w:r>
      <w:r>
        <w:rPr>
          <w:rFonts w:ascii="Times New Roman" w:hAnsi="Times New Roman"/>
        </w:rPr>
        <w:t xml:space="preserve"> the implementation might take place.</w:t>
      </w:r>
      <w:commentRangeEnd w:id="12"/>
      <w:r w:rsidR="002B5153">
        <w:rPr>
          <w:rStyle w:val="CommentReference"/>
          <w:vanish/>
        </w:rPr>
        <w:commentReference w:id="12"/>
      </w:r>
      <w:r>
        <w:rPr>
          <w:rFonts w:ascii="Times New Roman" w:hAnsi="Times New Roman"/>
        </w:rPr>
        <w:t xml:space="preserve">  What are the curricular uses for each classroom </w:t>
      </w:r>
      <w:r w:rsidR="0055657E">
        <w:rPr>
          <w:rFonts w:ascii="Times New Roman" w:hAnsi="Times New Roman"/>
        </w:rPr>
        <w:t>with</w:t>
      </w:r>
      <w:r>
        <w:rPr>
          <w:rFonts w:ascii="Times New Roman" w:hAnsi="Times New Roman"/>
        </w:rPr>
        <w:t xml:space="preserve"> a broadcasting system?  What are the requirements of teachers with creating and maintaining websites? Another key element that was overlooked in this particular plan was funding.  This plan showed no way of funding the upgrades to the infrastructure, the addition of a 30-computer lab, </w:t>
      </w:r>
      <w:r w:rsidR="0055657E">
        <w:rPr>
          <w:rFonts w:ascii="Times New Roman" w:hAnsi="Times New Roman"/>
        </w:rPr>
        <w:t xml:space="preserve">teacher laptops, </w:t>
      </w:r>
      <w:r>
        <w:rPr>
          <w:rFonts w:ascii="Times New Roman" w:hAnsi="Times New Roman"/>
        </w:rPr>
        <w:t>or classroom broadcasting systems.</w:t>
      </w:r>
      <w:r w:rsidR="0055657E">
        <w:rPr>
          <w:rFonts w:ascii="Times New Roman" w:hAnsi="Times New Roman"/>
        </w:rPr>
        <w:t xml:space="preserve">  Perhaps the county was already planning some of the upgrades along with the funding, but it is not clearly laid out in the plan.  </w:t>
      </w:r>
      <w:r w:rsidR="00660006">
        <w:rPr>
          <w:rFonts w:ascii="Times New Roman" w:hAnsi="Times New Roman"/>
        </w:rPr>
        <w:t xml:space="preserve">Based on the timeline, this is a plan that has already been implemented and (hopefully) completed, however after visiting the JBE website it is obvious that at least one of the goals was not sustainable: the teacher web pages.  Part of this lapse in the goal of having teacher web pages may be due to </w:t>
      </w:r>
      <w:r w:rsidR="00065622">
        <w:rPr>
          <w:rFonts w:ascii="Times New Roman" w:hAnsi="Times New Roman"/>
        </w:rPr>
        <w:t>a</w:t>
      </w:r>
      <w:r w:rsidR="00660006">
        <w:rPr>
          <w:rFonts w:ascii="Times New Roman" w:hAnsi="Times New Roman"/>
        </w:rPr>
        <w:t xml:space="preserve"> change in </w:t>
      </w:r>
      <w:r w:rsidR="006D14C0">
        <w:rPr>
          <w:rFonts w:ascii="Times New Roman" w:hAnsi="Times New Roman"/>
        </w:rPr>
        <w:t xml:space="preserve">the </w:t>
      </w:r>
      <w:r w:rsidR="00660006">
        <w:rPr>
          <w:rFonts w:ascii="Times New Roman" w:hAnsi="Times New Roman"/>
        </w:rPr>
        <w:t>administration since the origin</w:t>
      </w:r>
      <w:r w:rsidR="000150C0">
        <w:rPr>
          <w:rFonts w:ascii="Times New Roman" w:hAnsi="Times New Roman"/>
        </w:rPr>
        <w:t>al start of the technology plan, however a</w:t>
      </w:r>
      <w:r w:rsidR="00660006">
        <w:rPr>
          <w:rFonts w:ascii="Times New Roman" w:hAnsi="Times New Roman"/>
        </w:rPr>
        <w:t xml:space="preserve"> </w:t>
      </w:r>
      <w:r w:rsidR="000150C0">
        <w:rPr>
          <w:rFonts w:ascii="Times New Roman" w:hAnsi="Times New Roman"/>
        </w:rPr>
        <w:t>well thought out</w:t>
      </w:r>
      <w:r w:rsidR="00660006">
        <w:rPr>
          <w:rFonts w:ascii="Times New Roman" w:hAnsi="Times New Roman"/>
        </w:rPr>
        <w:t xml:space="preserve"> technology plan should be sustainable even in the absence of the originators.</w:t>
      </w:r>
    </w:p>
    <w:p w:rsidR="00EF38DD" w:rsidRDefault="00660006" w:rsidP="00210EE8">
      <w:pPr>
        <w:spacing w:line="480" w:lineRule="auto"/>
        <w:rPr>
          <w:rFonts w:ascii="Times New Roman" w:hAnsi="Times New Roman"/>
        </w:rPr>
      </w:pPr>
      <w:r>
        <w:rPr>
          <w:rFonts w:ascii="Times New Roman" w:hAnsi="Times New Roman"/>
        </w:rPr>
        <w:tab/>
        <w:t xml:space="preserve">Another technology plan that I took some time to explore is from Camptonville Union Elementary School District (CU) in </w:t>
      </w:r>
      <w:r w:rsidR="00EF38DD">
        <w:rPr>
          <w:rFonts w:ascii="Times New Roman" w:hAnsi="Times New Roman"/>
        </w:rPr>
        <w:t>Camptonville, California</w:t>
      </w:r>
      <w:r>
        <w:rPr>
          <w:rFonts w:ascii="Times New Roman" w:hAnsi="Times New Roman"/>
        </w:rPr>
        <w:t>.</w:t>
      </w:r>
      <w:r w:rsidR="00EF38DD">
        <w:rPr>
          <w:rFonts w:ascii="Times New Roman" w:hAnsi="Times New Roman"/>
        </w:rPr>
        <w:t xml:space="preserve">  This school district also used a 3-year timeline to organize their initial goals and guidelines.  Some of the student expectations after the 3-year period include the exploration of community issues, computer and </w:t>
      </w:r>
      <w:r w:rsidR="000150C0">
        <w:rPr>
          <w:rFonts w:ascii="Times New Roman" w:hAnsi="Times New Roman"/>
        </w:rPr>
        <w:t>Internet</w:t>
      </w:r>
      <w:r w:rsidR="00EF38DD">
        <w:rPr>
          <w:rFonts w:ascii="Times New Roman" w:hAnsi="Times New Roman"/>
        </w:rPr>
        <w:t xml:space="preserve"> access at school, proficient students helping other students, the use of the </w:t>
      </w:r>
      <w:r w:rsidR="000150C0">
        <w:rPr>
          <w:rFonts w:ascii="Times New Roman" w:hAnsi="Times New Roman"/>
        </w:rPr>
        <w:t>Internet</w:t>
      </w:r>
      <w:r w:rsidR="00EF38DD">
        <w:rPr>
          <w:rFonts w:ascii="Times New Roman" w:hAnsi="Times New Roman"/>
        </w:rPr>
        <w:t xml:space="preserve"> for research, and a focus on information literacy skills to find appropriate </w:t>
      </w:r>
      <w:r w:rsidR="000150C0">
        <w:rPr>
          <w:rFonts w:ascii="Times New Roman" w:hAnsi="Times New Roman"/>
        </w:rPr>
        <w:t xml:space="preserve">and safe </w:t>
      </w:r>
      <w:r w:rsidR="00EF38DD">
        <w:rPr>
          <w:rFonts w:ascii="Times New Roman" w:hAnsi="Times New Roman"/>
        </w:rPr>
        <w:t>references.  Administrators and teachers will be able to use technology for assessments, collecting and evaluating assessment data, and implement</w:t>
      </w:r>
      <w:r w:rsidR="000150C0">
        <w:rPr>
          <w:rFonts w:ascii="Times New Roman" w:hAnsi="Times New Roman"/>
        </w:rPr>
        <w:t>ing</w:t>
      </w:r>
      <w:r w:rsidR="00EF38DD">
        <w:rPr>
          <w:rFonts w:ascii="Times New Roman" w:hAnsi="Times New Roman"/>
        </w:rPr>
        <w:t xml:space="preserve"> new resources at</w:t>
      </w:r>
      <w:r w:rsidR="00793B19">
        <w:rPr>
          <w:rFonts w:ascii="Times New Roman" w:hAnsi="Times New Roman"/>
        </w:rPr>
        <w:t xml:space="preserve"> the end of the 3-year period.  The plan has very clear curricular connections as well.</w:t>
      </w:r>
      <w:r w:rsidR="00E91795">
        <w:rPr>
          <w:rFonts w:ascii="Times New Roman" w:hAnsi="Times New Roman"/>
        </w:rPr>
        <w:t xml:space="preserve">  The school serves students from K-8, so the plan takes into account the differences in grade levels and has separate curricular goals for different grade levels.</w:t>
      </w:r>
    </w:p>
    <w:p w:rsidR="00E91795" w:rsidRDefault="00EF38DD" w:rsidP="00EF38DD">
      <w:pPr>
        <w:spacing w:line="480" w:lineRule="auto"/>
        <w:ind w:firstLine="720"/>
        <w:rPr>
          <w:rFonts w:ascii="Times New Roman" w:hAnsi="Times New Roman"/>
        </w:rPr>
      </w:pPr>
      <w:r>
        <w:rPr>
          <w:rFonts w:ascii="Times New Roman" w:hAnsi="Times New Roman"/>
        </w:rPr>
        <w:t>Not only does this plan give general goal</w:t>
      </w:r>
      <w:r w:rsidR="000150C0">
        <w:rPr>
          <w:rFonts w:ascii="Times New Roman" w:hAnsi="Times New Roman"/>
        </w:rPr>
        <w:t>s</w:t>
      </w:r>
      <w:r>
        <w:rPr>
          <w:rFonts w:ascii="Times New Roman" w:hAnsi="Times New Roman"/>
        </w:rPr>
        <w:t xml:space="preserve"> for students and staff, the plan also includes a goal for parents in the community.  </w:t>
      </w:r>
      <w:r w:rsidR="00793B19">
        <w:rPr>
          <w:rFonts w:ascii="Times New Roman" w:hAnsi="Times New Roman"/>
        </w:rPr>
        <w:t xml:space="preserve">The goal for the first year of implementation is to have 40% of parents using email to communicate with the school.  By the </w:t>
      </w:r>
      <w:r w:rsidR="000150C0">
        <w:rPr>
          <w:rFonts w:ascii="Times New Roman" w:hAnsi="Times New Roman"/>
        </w:rPr>
        <w:t>end of the second</w:t>
      </w:r>
      <w:r w:rsidR="00793B19">
        <w:rPr>
          <w:rFonts w:ascii="Times New Roman" w:hAnsi="Times New Roman"/>
        </w:rPr>
        <w:t xml:space="preserve"> year, the goal is to have 60% of parents using email, and at the end of the </w:t>
      </w:r>
      <w:r w:rsidR="000150C0">
        <w:rPr>
          <w:rFonts w:ascii="Times New Roman" w:hAnsi="Times New Roman"/>
        </w:rPr>
        <w:t>third</w:t>
      </w:r>
      <w:r w:rsidR="00793B19">
        <w:rPr>
          <w:rFonts w:ascii="Times New Roman" w:hAnsi="Times New Roman"/>
        </w:rPr>
        <w:t xml:space="preserve"> year, 80% of parents should be using email to communicate with the school.  While I applaud the intentions of this goal, based on what I have read about the school district, it seems a little unrealistic.  The school is made up of </w:t>
      </w:r>
      <w:r w:rsidR="000150C0">
        <w:rPr>
          <w:rFonts w:ascii="Times New Roman" w:hAnsi="Times New Roman"/>
        </w:rPr>
        <w:t>about</w:t>
      </w:r>
      <w:r w:rsidR="00793B19">
        <w:rPr>
          <w:rFonts w:ascii="Times New Roman" w:hAnsi="Times New Roman"/>
        </w:rPr>
        <w:t xml:space="preserve"> 55 students with only 3 classes from grades K-8.  The population that feeds into the school has little or no access to the Internet.  Part of this goal includes having teachers have an email account, however that does not mean that parents will have the tools necessary</w:t>
      </w:r>
      <w:r w:rsidR="000150C0">
        <w:rPr>
          <w:rFonts w:ascii="Times New Roman" w:hAnsi="Times New Roman"/>
        </w:rPr>
        <w:t xml:space="preserve"> to send emails to the school.  In what way is this plan helping to support the parents in the community?  How is the school going to </w:t>
      </w:r>
      <w:r w:rsidR="00916DAE">
        <w:rPr>
          <w:rFonts w:ascii="Times New Roman" w:hAnsi="Times New Roman"/>
        </w:rPr>
        <w:t>allow for parents to have Internet?  The answer to these two questions is not very clear.</w:t>
      </w:r>
    </w:p>
    <w:p w:rsidR="00057947" w:rsidRDefault="00E91795" w:rsidP="00EF38DD">
      <w:pPr>
        <w:spacing w:line="480" w:lineRule="auto"/>
        <w:ind w:firstLine="720"/>
        <w:rPr>
          <w:rFonts w:ascii="Times New Roman" w:hAnsi="Times New Roman"/>
        </w:rPr>
      </w:pPr>
      <w:r>
        <w:rPr>
          <w:rFonts w:ascii="Times New Roman" w:hAnsi="Times New Roman"/>
        </w:rPr>
        <w:t>Overall, this plan from CU is very well laid out and included great detail</w:t>
      </w:r>
      <w:r w:rsidR="00916DAE">
        <w:rPr>
          <w:rFonts w:ascii="Times New Roman" w:hAnsi="Times New Roman"/>
        </w:rPr>
        <w:t xml:space="preserve"> about implementation and curricular goals</w:t>
      </w:r>
      <w:r>
        <w:rPr>
          <w:rFonts w:ascii="Times New Roman" w:hAnsi="Times New Roman"/>
        </w:rPr>
        <w:t>.  Even though this plan is designed for a very small population, many aspects could be emulated in an effective technology plan for our school.  The plan was created to suit the specific needs of the stude</w:t>
      </w:r>
      <w:r w:rsidR="00065622">
        <w:rPr>
          <w:rFonts w:ascii="Times New Roman" w:hAnsi="Times New Roman"/>
        </w:rPr>
        <w:t>nts, staff, and community of CU. O</w:t>
      </w:r>
      <w:r>
        <w:rPr>
          <w:rFonts w:ascii="Times New Roman" w:hAnsi="Times New Roman"/>
        </w:rPr>
        <w:t>ur technology committee should create a plan that suits our specific needs as well.</w:t>
      </w:r>
    </w:p>
    <w:p w:rsidR="001D0B5D" w:rsidRDefault="00057947" w:rsidP="00FD0514">
      <w:pPr>
        <w:spacing w:line="480" w:lineRule="auto"/>
        <w:ind w:firstLine="720"/>
        <w:rPr>
          <w:rFonts w:ascii="Times New Roman" w:hAnsi="Times New Roman"/>
        </w:rPr>
      </w:pPr>
      <w:r>
        <w:rPr>
          <w:rFonts w:ascii="Times New Roman" w:hAnsi="Times New Roman"/>
        </w:rPr>
        <w:t xml:space="preserve">Once the technology committee has taken some time </w:t>
      </w:r>
      <w:r w:rsidR="00FD0514">
        <w:rPr>
          <w:rFonts w:ascii="Times New Roman" w:hAnsi="Times New Roman"/>
        </w:rPr>
        <w:t xml:space="preserve">review other plans, the committee will need to begin to gather data to determine the current state of technology in the school.  This information is a key component when developing a technology </w:t>
      </w:r>
      <w:r w:rsidR="00916DAE">
        <w:rPr>
          <w:rFonts w:ascii="Times New Roman" w:hAnsi="Times New Roman"/>
        </w:rPr>
        <w:t>plan;</w:t>
      </w:r>
      <w:r w:rsidR="00FD0514">
        <w:rPr>
          <w:rFonts w:ascii="Times New Roman" w:hAnsi="Times New Roman"/>
        </w:rPr>
        <w:t xml:space="preserve"> it will help drive some of the decisions regarding funding and </w:t>
      </w:r>
      <w:r w:rsidR="00916DAE">
        <w:rPr>
          <w:rFonts w:ascii="Times New Roman" w:hAnsi="Times New Roman"/>
        </w:rPr>
        <w:t xml:space="preserve">the </w:t>
      </w:r>
      <w:r w:rsidR="00FD0514">
        <w:rPr>
          <w:rFonts w:ascii="Times New Roman" w:hAnsi="Times New Roman"/>
        </w:rPr>
        <w:t xml:space="preserve">needs of the school.  </w:t>
      </w:r>
      <w:r w:rsidR="00C81CF2" w:rsidRPr="00FD0514">
        <w:rPr>
          <w:rFonts w:ascii="Times New Roman" w:hAnsi="Times New Roman"/>
        </w:rPr>
        <w:t>Our school is fortunate enough to have laptops for all teachers, at least 1 computer in each classroom, weekly technology classes, a stationary computer lab, a mobile Netbook lab, document cameras with projectors in each classroom, and several other technologies available for staff and student use.</w:t>
      </w:r>
      <w:r w:rsidR="00FD0514">
        <w:rPr>
          <w:rFonts w:ascii="Times New Roman" w:hAnsi="Times New Roman"/>
        </w:rPr>
        <w:t xml:space="preserve">  With </w:t>
      </w:r>
      <w:r w:rsidR="001D0B5D">
        <w:rPr>
          <w:rFonts w:ascii="Times New Roman" w:hAnsi="Times New Roman"/>
        </w:rPr>
        <w:t>access to so many technologies</w:t>
      </w:r>
      <w:r w:rsidR="00FD0514">
        <w:rPr>
          <w:rFonts w:ascii="Times New Roman" w:hAnsi="Times New Roman"/>
        </w:rPr>
        <w:t xml:space="preserve">, </w:t>
      </w:r>
      <w:r w:rsidR="001D0B5D">
        <w:rPr>
          <w:rFonts w:ascii="Times New Roman" w:hAnsi="Times New Roman"/>
        </w:rPr>
        <w:t>one of the</w:t>
      </w:r>
      <w:r w:rsidR="00FD0514">
        <w:rPr>
          <w:rFonts w:ascii="Times New Roman" w:hAnsi="Times New Roman"/>
        </w:rPr>
        <w:t xml:space="preserve"> focus</w:t>
      </w:r>
      <w:r w:rsidR="001D0B5D">
        <w:rPr>
          <w:rFonts w:ascii="Times New Roman" w:hAnsi="Times New Roman"/>
        </w:rPr>
        <w:t xml:space="preserve">es should be on professional development.  Not only should teachers learn how to use the technologies, but also the curricular applications.  </w:t>
      </w:r>
      <w:r w:rsidR="00075FD9">
        <w:rPr>
          <w:rFonts w:ascii="Times New Roman" w:hAnsi="Times New Roman"/>
        </w:rPr>
        <w:t xml:space="preserve">Many teachers use technology on a weekly basis, but at a very limited level.  The professional developments </w:t>
      </w:r>
      <w:r w:rsidR="001D0B5D">
        <w:rPr>
          <w:rFonts w:ascii="Times New Roman" w:hAnsi="Times New Roman"/>
        </w:rPr>
        <w:t xml:space="preserve">would ensure that the technologies were being used to their fullest potential with the additional </w:t>
      </w:r>
      <w:r w:rsidR="00065622">
        <w:rPr>
          <w:rFonts w:ascii="Times New Roman" w:hAnsi="Times New Roman"/>
        </w:rPr>
        <w:t>benefit</w:t>
      </w:r>
      <w:r w:rsidR="001D0B5D">
        <w:rPr>
          <w:rFonts w:ascii="Times New Roman" w:hAnsi="Times New Roman"/>
        </w:rPr>
        <w:t xml:space="preserve"> of motivating students.</w:t>
      </w:r>
      <w:r w:rsidR="00916DAE">
        <w:rPr>
          <w:rFonts w:ascii="Times New Roman" w:hAnsi="Times New Roman"/>
        </w:rPr>
        <w:t xml:space="preserve">  Technology would be used to support the Howard County curriculum in new and exciting ways.</w:t>
      </w:r>
    </w:p>
    <w:p w:rsidR="00FD0514" w:rsidRDefault="001D0B5D" w:rsidP="00FD0514">
      <w:pPr>
        <w:spacing w:line="480" w:lineRule="auto"/>
        <w:ind w:firstLine="720"/>
        <w:rPr>
          <w:rFonts w:ascii="Times New Roman" w:hAnsi="Times New Roman"/>
          <w:highlight w:val="yellow"/>
        </w:rPr>
      </w:pPr>
      <w:r>
        <w:rPr>
          <w:rFonts w:ascii="Times New Roman" w:hAnsi="Times New Roman"/>
        </w:rPr>
        <w:t>The technology committee also needs to decide where funding will come from for any upgrades or additions to the current school technologies.</w:t>
      </w:r>
      <w:r w:rsidR="00D47B49">
        <w:rPr>
          <w:rFonts w:ascii="Times New Roman" w:hAnsi="Times New Roman"/>
        </w:rPr>
        <w:t xml:space="preserve">  Fortunately for our school, teacher laptops are provided and </w:t>
      </w:r>
      <w:r w:rsidR="00065622">
        <w:rPr>
          <w:rFonts w:ascii="Times New Roman" w:hAnsi="Times New Roman"/>
        </w:rPr>
        <w:t>updated</w:t>
      </w:r>
      <w:r w:rsidR="00D47B49">
        <w:rPr>
          <w:rFonts w:ascii="Times New Roman" w:hAnsi="Times New Roman"/>
        </w:rPr>
        <w:t xml:space="preserve"> through </w:t>
      </w:r>
      <w:r w:rsidR="00916DAE">
        <w:rPr>
          <w:rFonts w:ascii="Times New Roman" w:hAnsi="Times New Roman"/>
        </w:rPr>
        <w:t>Howard C</w:t>
      </w:r>
      <w:r w:rsidR="00D47B49">
        <w:rPr>
          <w:rFonts w:ascii="Times New Roman" w:hAnsi="Times New Roman"/>
        </w:rPr>
        <w:t xml:space="preserve">ounty, therefore they are not a direct cost to our school.  Other technologies, however, are purchased </w:t>
      </w:r>
      <w:r w:rsidR="00916DAE">
        <w:rPr>
          <w:rFonts w:ascii="Times New Roman" w:hAnsi="Times New Roman"/>
        </w:rPr>
        <w:t xml:space="preserve">and maintained </w:t>
      </w:r>
      <w:r w:rsidR="00D47B49">
        <w:rPr>
          <w:rFonts w:ascii="Times New Roman" w:hAnsi="Times New Roman"/>
        </w:rPr>
        <w:t xml:space="preserve">with school funds.  The technology plan would need to outline the best uses of these funds.  If additional funding is required, the plan should include ways to obtain the </w:t>
      </w:r>
      <w:r w:rsidR="00075FD9">
        <w:rPr>
          <w:rFonts w:ascii="Times New Roman" w:hAnsi="Times New Roman"/>
        </w:rPr>
        <w:t>required</w:t>
      </w:r>
      <w:r w:rsidR="00D47B49">
        <w:rPr>
          <w:rFonts w:ascii="Times New Roman" w:hAnsi="Times New Roman"/>
        </w:rPr>
        <w:t xml:space="preserve"> funding.</w:t>
      </w:r>
    </w:p>
    <w:p w:rsidR="005665BE" w:rsidRDefault="00075FD9" w:rsidP="00FD0514">
      <w:pPr>
        <w:spacing w:line="480" w:lineRule="auto"/>
        <w:ind w:firstLine="720"/>
        <w:rPr>
          <w:rFonts w:ascii="Times New Roman" w:hAnsi="Times New Roman"/>
        </w:rPr>
      </w:pPr>
      <w:r>
        <w:rPr>
          <w:rFonts w:ascii="Times New Roman" w:hAnsi="Times New Roman"/>
        </w:rPr>
        <w:t>Much like the previously mentioned plans from James B. Edward</w:t>
      </w:r>
      <w:r w:rsidR="00916DAE">
        <w:rPr>
          <w:rFonts w:ascii="Times New Roman" w:hAnsi="Times New Roman"/>
        </w:rPr>
        <w:t>s</w:t>
      </w:r>
      <w:r>
        <w:rPr>
          <w:rFonts w:ascii="Times New Roman" w:hAnsi="Times New Roman"/>
        </w:rPr>
        <w:t xml:space="preserve"> Elementary and Camptonville Union</w:t>
      </w:r>
      <w:r w:rsidR="00916DAE">
        <w:rPr>
          <w:rFonts w:ascii="Times New Roman" w:hAnsi="Times New Roman"/>
        </w:rPr>
        <w:t xml:space="preserve"> School District</w:t>
      </w:r>
      <w:r>
        <w:rPr>
          <w:rFonts w:ascii="Times New Roman" w:hAnsi="Times New Roman"/>
        </w:rPr>
        <w:t>, the technology plan should include a basic timeline that build</w:t>
      </w:r>
      <w:r w:rsidR="005665BE">
        <w:rPr>
          <w:rFonts w:ascii="Times New Roman" w:hAnsi="Times New Roman"/>
        </w:rPr>
        <w:t>s</w:t>
      </w:r>
      <w:r>
        <w:rPr>
          <w:rFonts w:ascii="Times New Roman" w:hAnsi="Times New Roman"/>
        </w:rPr>
        <w:t xml:space="preserve"> upon itself.  The timeline would help to guide the school </w:t>
      </w:r>
      <w:r w:rsidR="005665BE">
        <w:rPr>
          <w:rFonts w:ascii="Times New Roman" w:hAnsi="Times New Roman"/>
        </w:rPr>
        <w:t xml:space="preserve">to take </w:t>
      </w:r>
      <w:r>
        <w:rPr>
          <w:rFonts w:ascii="Times New Roman" w:hAnsi="Times New Roman"/>
        </w:rPr>
        <w:t>smaller steps</w:t>
      </w:r>
      <w:r w:rsidR="005665BE">
        <w:rPr>
          <w:rFonts w:ascii="Times New Roman" w:hAnsi="Times New Roman"/>
        </w:rPr>
        <w:t xml:space="preserve"> </w:t>
      </w:r>
      <w:r w:rsidR="00916DAE">
        <w:rPr>
          <w:rFonts w:ascii="Times New Roman" w:hAnsi="Times New Roman"/>
        </w:rPr>
        <w:t xml:space="preserve">in order </w:t>
      </w:r>
      <w:r w:rsidR="005665BE">
        <w:rPr>
          <w:rFonts w:ascii="Times New Roman" w:hAnsi="Times New Roman"/>
        </w:rPr>
        <w:t>to reach big picture goals</w:t>
      </w:r>
      <w:r>
        <w:rPr>
          <w:rFonts w:ascii="Times New Roman" w:hAnsi="Times New Roman"/>
        </w:rPr>
        <w:t xml:space="preserve">.  Rather than </w:t>
      </w:r>
      <w:r w:rsidR="00916DAE">
        <w:rPr>
          <w:rFonts w:ascii="Times New Roman" w:hAnsi="Times New Roman"/>
        </w:rPr>
        <w:t>stating</w:t>
      </w:r>
      <w:r>
        <w:rPr>
          <w:rFonts w:ascii="Times New Roman" w:hAnsi="Times New Roman"/>
        </w:rPr>
        <w:t xml:space="preserve"> that all teachers will be proficient in technology integration, putting </w:t>
      </w:r>
      <w:r w:rsidR="005665BE">
        <w:rPr>
          <w:rFonts w:ascii="Times New Roman" w:hAnsi="Times New Roman"/>
        </w:rPr>
        <w:t>that</w:t>
      </w:r>
      <w:r>
        <w:rPr>
          <w:rFonts w:ascii="Times New Roman" w:hAnsi="Times New Roman"/>
        </w:rPr>
        <w:t xml:space="preserve"> into yearly</w:t>
      </w:r>
      <w:r w:rsidR="005665BE">
        <w:rPr>
          <w:rFonts w:ascii="Times New Roman" w:hAnsi="Times New Roman"/>
        </w:rPr>
        <w:t>, manageable</w:t>
      </w:r>
      <w:r>
        <w:rPr>
          <w:rFonts w:ascii="Times New Roman" w:hAnsi="Times New Roman"/>
        </w:rPr>
        <w:t xml:space="preserve"> goals would be more realistic.  Again, the timeline </w:t>
      </w:r>
      <w:r w:rsidR="005665BE">
        <w:rPr>
          <w:rFonts w:ascii="Times New Roman" w:hAnsi="Times New Roman"/>
        </w:rPr>
        <w:t>needs to</w:t>
      </w:r>
      <w:r>
        <w:rPr>
          <w:rFonts w:ascii="Times New Roman" w:hAnsi="Times New Roman"/>
        </w:rPr>
        <w:t xml:space="preserve"> be a bit flexible to accommodate changes in the future, but all of the goals should be sustainable over time.</w:t>
      </w:r>
      <w:r w:rsidR="005665BE">
        <w:rPr>
          <w:rFonts w:ascii="Times New Roman" w:hAnsi="Times New Roman"/>
        </w:rPr>
        <w:t xml:space="preserve">  The timeline should include ongoing assessments to help evaluate the effectiveness of the implementation of the plan.  The technology committee should review the results of the assessments periodically to help determine </w:t>
      </w:r>
      <w:r w:rsidR="00916DAE">
        <w:rPr>
          <w:rFonts w:ascii="Times New Roman" w:hAnsi="Times New Roman"/>
        </w:rPr>
        <w:t>if</w:t>
      </w:r>
      <w:r w:rsidR="005665BE">
        <w:rPr>
          <w:rFonts w:ascii="Times New Roman" w:hAnsi="Times New Roman"/>
        </w:rPr>
        <w:t xml:space="preserve"> any changes to the technology plan or the implementation of the plan are necessary.</w:t>
      </w:r>
    </w:p>
    <w:p w:rsidR="00916DAE" w:rsidRDefault="005665BE" w:rsidP="00FD0514">
      <w:pPr>
        <w:spacing w:line="480" w:lineRule="auto"/>
        <w:ind w:firstLine="720"/>
        <w:rPr>
          <w:rFonts w:ascii="Times New Roman" w:hAnsi="Times New Roman"/>
        </w:rPr>
      </w:pPr>
      <w:r>
        <w:rPr>
          <w:rFonts w:ascii="Times New Roman" w:hAnsi="Times New Roman"/>
        </w:rPr>
        <w:t>Again, I believe that our school is fortunate enough to have access to a wide variety of technologies.  The creation of a technology committee and development of a technology plan will help to ensure that all of the technologies are being put to good use.  It will also help to guide instruction so that all students are able to reach their maximum potential</w:t>
      </w:r>
      <w:r w:rsidR="009C69FB">
        <w:rPr>
          <w:rFonts w:ascii="Times New Roman" w:hAnsi="Times New Roman"/>
        </w:rPr>
        <w:t xml:space="preserve"> with technol</w:t>
      </w:r>
      <w:r w:rsidR="00916DAE">
        <w:rPr>
          <w:rFonts w:ascii="Times New Roman" w:hAnsi="Times New Roman"/>
        </w:rPr>
        <w:t>ogy.  Creating an effective technology plan can be time consuming, but in the long run the benefits of this plan will greatly out weigh the legwork.</w:t>
      </w:r>
    </w:p>
    <w:p w:rsidR="00916DAE" w:rsidRDefault="00916DAE" w:rsidP="00916DAE">
      <w:pPr>
        <w:spacing w:line="480" w:lineRule="auto"/>
        <w:ind w:firstLine="720"/>
        <w:rPr>
          <w:rFonts w:ascii="Times New Roman" w:hAnsi="Times New Roman"/>
        </w:rPr>
      </w:pPr>
      <w:r>
        <w:rPr>
          <w:rFonts w:ascii="Times New Roman" w:hAnsi="Times New Roman"/>
        </w:rPr>
        <w:t>Thank you for your consideration,</w:t>
      </w:r>
    </w:p>
    <w:p w:rsidR="009272EB" w:rsidRDefault="00916DAE" w:rsidP="00916DAE">
      <w:pPr>
        <w:spacing w:line="480" w:lineRule="auto"/>
        <w:ind w:firstLine="720"/>
        <w:rPr>
          <w:rFonts w:ascii="Times New Roman" w:hAnsi="Times New Roman"/>
        </w:rPr>
      </w:pPr>
      <w:r>
        <w:rPr>
          <w:rFonts w:ascii="Times New Roman" w:hAnsi="Times New Roman"/>
        </w:rPr>
        <w:tab/>
        <w:t>Monica Chuppetta</w:t>
      </w:r>
    </w:p>
    <w:p w:rsidR="009272EB" w:rsidRDefault="008F542E" w:rsidP="00210EE8">
      <w:pPr>
        <w:spacing w:line="480" w:lineRule="auto"/>
        <w:rPr>
          <w:rFonts w:ascii="Times New Roman" w:hAnsi="Times New Roman"/>
        </w:rPr>
      </w:pPr>
      <w:r>
        <w:rPr>
          <w:rFonts w:ascii="Times New Roman" w:hAnsi="Times New Roman"/>
        </w:rPr>
        <w:br w:type="page"/>
      </w:r>
    </w:p>
    <w:p w:rsidR="00AE7CA2" w:rsidRPr="00AE7CA2" w:rsidRDefault="00AD43B7" w:rsidP="00210EE8">
      <w:pPr>
        <w:spacing w:line="480" w:lineRule="auto"/>
        <w:rPr>
          <w:rFonts w:ascii="Times New Roman" w:hAnsi="Times New Roman"/>
        </w:rPr>
      </w:pPr>
      <w:r>
        <w:rPr>
          <w:rFonts w:ascii="Times New Roman" w:hAnsi="Times New Roman"/>
          <w:b/>
        </w:rPr>
        <w:t>Maryland Technology Plan</w:t>
      </w:r>
    </w:p>
    <w:p w:rsidR="00AE7CA2" w:rsidRPr="00AE7CA2" w:rsidRDefault="00B617CD" w:rsidP="00210EE8">
      <w:pPr>
        <w:spacing w:line="480" w:lineRule="auto"/>
        <w:rPr>
          <w:rFonts w:ascii="Times New Roman" w:hAnsi="Times New Roman"/>
        </w:rPr>
      </w:pPr>
      <w:hyperlink r:id="rId7" w:history="1">
        <w:r w:rsidR="00AE7CA2" w:rsidRPr="00AE7CA2">
          <w:rPr>
            <w:rStyle w:val="Hyperlink"/>
            <w:rFonts w:ascii="Times New Roman" w:hAnsi="Times New Roman"/>
          </w:rPr>
          <w:t>http://www.marylandpublicschools.org/MSDE/programs/technology/technologyplanning/</w:t>
        </w:r>
      </w:hyperlink>
    </w:p>
    <w:p w:rsidR="00AE7CA2" w:rsidRDefault="00AD43B7" w:rsidP="00210EE8">
      <w:pPr>
        <w:spacing w:line="480" w:lineRule="auto"/>
        <w:rPr>
          <w:rFonts w:ascii="Times New Roman" w:hAnsi="Times New Roman"/>
          <w:b/>
        </w:rPr>
      </w:pPr>
      <w:r>
        <w:rPr>
          <w:rFonts w:ascii="Times New Roman" w:hAnsi="Times New Roman"/>
          <w:b/>
        </w:rPr>
        <w:t>National Technology Plan</w:t>
      </w:r>
    </w:p>
    <w:p w:rsidR="00AE7CA2" w:rsidRDefault="00B617CD" w:rsidP="00210EE8">
      <w:pPr>
        <w:spacing w:line="480" w:lineRule="auto"/>
        <w:rPr>
          <w:rFonts w:ascii="Times New Roman" w:hAnsi="Times New Roman"/>
        </w:rPr>
      </w:pPr>
      <w:hyperlink r:id="rId8" w:history="1">
        <w:r w:rsidR="00AE7CA2" w:rsidRPr="00743F92">
          <w:rPr>
            <w:rStyle w:val="Hyperlink"/>
            <w:rFonts w:ascii="Times New Roman" w:hAnsi="Times New Roman"/>
          </w:rPr>
          <w:t>http://www.ed.gov/technology/netp-2010</w:t>
        </w:r>
      </w:hyperlink>
    </w:p>
    <w:p w:rsidR="005665BE" w:rsidRPr="005665BE" w:rsidRDefault="005665BE" w:rsidP="00210EE8">
      <w:pPr>
        <w:spacing w:line="480" w:lineRule="auto"/>
        <w:rPr>
          <w:rFonts w:ascii="Times New Roman" w:hAnsi="Times New Roman"/>
          <w:b/>
        </w:rPr>
      </w:pPr>
      <w:r w:rsidRPr="005665BE">
        <w:rPr>
          <w:rFonts w:ascii="Times New Roman" w:hAnsi="Times New Roman"/>
          <w:b/>
        </w:rPr>
        <w:t>Camptonville Union website</w:t>
      </w:r>
    </w:p>
    <w:p w:rsidR="005665BE" w:rsidRPr="005665BE" w:rsidRDefault="00B617CD" w:rsidP="00210EE8">
      <w:pPr>
        <w:spacing w:line="480" w:lineRule="auto"/>
        <w:rPr>
          <w:rFonts w:ascii="Times New Roman" w:hAnsi="Times New Roman"/>
        </w:rPr>
      </w:pPr>
      <w:hyperlink r:id="rId9" w:history="1">
        <w:r w:rsidR="005665BE" w:rsidRPr="005665BE">
          <w:rPr>
            <w:rStyle w:val="Hyperlink"/>
            <w:rFonts w:ascii="Times New Roman" w:hAnsi="Times New Roman"/>
          </w:rPr>
          <w:t>http://www.cville.k12.ca.us/</w:t>
        </w:r>
      </w:hyperlink>
    </w:p>
    <w:p w:rsidR="009272EB" w:rsidRPr="005665BE" w:rsidRDefault="009272EB" w:rsidP="00210EE8">
      <w:pPr>
        <w:spacing w:line="480" w:lineRule="auto"/>
        <w:rPr>
          <w:rFonts w:ascii="Times New Roman" w:hAnsi="Times New Roman"/>
          <w:b/>
        </w:rPr>
      </w:pPr>
      <w:r w:rsidRPr="005665BE">
        <w:rPr>
          <w:rFonts w:ascii="Times New Roman" w:hAnsi="Times New Roman"/>
          <w:b/>
        </w:rPr>
        <w:t>Camptonville</w:t>
      </w:r>
      <w:r w:rsidR="005665BE" w:rsidRPr="005665BE">
        <w:rPr>
          <w:rFonts w:ascii="Times New Roman" w:hAnsi="Times New Roman"/>
          <w:b/>
        </w:rPr>
        <w:t xml:space="preserve"> Union Technology Plan</w:t>
      </w:r>
    </w:p>
    <w:p w:rsidR="009272EB" w:rsidRPr="00AE7CA2" w:rsidRDefault="00B617CD" w:rsidP="00210EE8">
      <w:pPr>
        <w:spacing w:line="480" w:lineRule="auto"/>
        <w:rPr>
          <w:rFonts w:ascii="Times New Roman" w:hAnsi="Times New Roman"/>
        </w:rPr>
      </w:pPr>
      <w:hyperlink r:id="rId10" w:history="1">
        <w:r w:rsidR="009272EB" w:rsidRPr="00AE7CA2">
          <w:rPr>
            <w:rStyle w:val="Hyperlink"/>
            <w:rFonts w:ascii="Times New Roman" w:hAnsi="Times New Roman"/>
          </w:rPr>
          <w:t>www.cville.k12.ca.us/Technology_Plan.pdf</w:t>
        </w:r>
      </w:hyperlink>
      <w:r w:rsidR="009272EB" w:rsidRPr="00AE7CA2">
        <w:rPr>
          <w:rFonts w:ascii="Times New Roman" w:hAnsi="Times New Roman"/>
        </w:rPr>
        <w:t xml:space="preserve"> </w:t>
      </w:r>
    </w:p>
    <w:p w:rsidR="005665BE" w:rsidRPr="005665BE" w:rsidRDefault="009272EB" w:rsidP="00210EE8">
      <w:pPr>
        <w:spacing w:line="480" w:lineRule="auto"/>
        <w:rPr>
          <w:rFonts w:ascii="Times New Roman" w:hAnsi="Times New Roman"/>
          <w:b/>
        </w:rPr>
      </w:pPr>
      <w:r w:rsidRPr="005665BE">
        <w:rPr>
          <w:rFonts w:ascii="Times New Roman" w:hAnsi="Times New Roman"/>
          <w:b/>
        </w:rPr>
        <w:t>James B</w:t>
      </w:r>
      <w:r w:rsidR="005665BE" w:rsidRPr="005665BE">
        <w:rPr>
          <w:rFonts w:ascii="Times New Roman" w:hAnsi="Times New Roman"/>
          <w:b/>
        </w:rPr>
        <w:t>.</w:t>
      </w:r>
      <w:r w:rsidRPr="005665BE">
        <w:rPr>
          <w:rFonts w:ascii="Times New Roman" w:hAnsi="Times New Roman"/>
          <w:b/>
        </w:rPr>
        <w:t xml:space="preserve"> </w:t>
      </w:r>
      <w:r w:rsidR="005665BE" w:rsidRPr="005665BE">
        <w:rPr>
          <w:rFonts w:ascii="Times New Roman" w:hAnsi="Times New Roman"/>
          <w:b/>
        </w:rPr>
        <w:t>Edwards</w:t>
      </w:r>
      <w:r w:rsidRPr="005665BE">
        <w:rPr>
          <w:rFonts w:ascii="Times New Roman" w:hAnsi="Times New Roman"/>
          <w:b/>
        </w:rPr>
        <w:t xml:space="preserve"> </w:t>
      </w:r>
      <w:r w:rsidR="005665BE" w:rsidRPr="005665BE">
        <w:rPr>
          <w:rFonts w:ascii="Times New Roman" w:hAnsi="Times New Roman"/>
          <w:b/>
        </w:rPr>
        <w:t>Elementary website</w:t>
      </w:r>
    </w:p>
    <w:p w:rsidR="005665BE" w:rsidRPr="005665BE" w:rsidRDefault="00B617CD" w:rsidP="00210EE8">
      <w:pPr>
        <w:spacing w:line="480" w:lineRule="auto"/>
        <w:rPr>
          <w:rFonts w:ascii="Times New Roman" w:hAnsi="Times New Roman"/>
        </w:rPr>
      </w:pPr>
      <w:hyperlink r:id="rId11" w:history="1">
        <w:r w:rsidR="005665BE" w:rsidRPr="005665BE">
          <w:rPr>
            <w:rStyle w:val="Hyperlink"/>
            <w:rFonts w:ascii="Times New Roman" w:hAnsi="Times New Roman"/>
          </w:rPr>
          <w:t>http://www.jbedwards.org/</w:t>
        </w:r>
      </w:hyperlink>
    </w:p>
    <w:p w:rsidR="009272EB" w:rsidRPr="005665BE" w:rsidRDefault="005665BE" w:rsidP="00210EE8">
      <w:pPr>
        <w:spacing w:line="480" w:lineRule="auto"/>
        <w:rPr>
          <w:rFonts w:ascii="Times New Roman" w:hAnsi="Times New Roman"/>
          <w:b/>
        </w:rPr>
      </w:pPr>
      <w:r w:rsidRPr="005665BE">
        <w:rPr>
          <w:rFonts w:ascii="Times New Roman" w:hAnsi="Times New Roman"/>
          <w:b/>
        </w:rPr>
        <w:t>James B. Edwards Elementary Technology Plan</w:t>
      </w:r>
    </w:p>
    <w:p w:rsidR="009272EB" w:rsidRPr="00AE7CA2" w:rsidRDefault="00B617CD" w:rsidP="00210EE8">
      <w:pPr>
        <w:spacing w:line="480" w:lineRule="auto"/>
        <w:rPr>
          <w:rStyle w:val="HTMLCite"/>
        </w:rPr>
      </w:pPr>
      <w:hyperlink r:id="rId12" w:history="1">
        <w:r w:rsidR="009272EB" w:rsidRPr="00AE7CA2">
          <w:rPr>
            <w:rStyle w:val="Hyperlink"/>
            <w:rFonts w:ascii="Times New Roman" w:hAnsi="Times New Roman"/>
          </w:rPr>
          <w:t>www.jbedwards.org/jbetech/jbetechplan1_15.pdf</w:t>
        </w:r>
      </w:hyperlink>
    </w:p>
    <w:p w:rsidR="009272EB" w:rsidRDefault="009272EB" w:rsidP="00210EE8">
      <w:pPr>
        <w:spacing w:line="480" w:lineRule="auto"/>
        <w:rPr>
          <w:rFonts w:ascii="Times New Roman" w:hAnsi="Times New Roman"/>
        </w:rPr>
      </w:pPr>
    </w:p>
    <w:p w:rsidR="009272EB" w:rsidRDefault="009272EB" w:rsidP="00210EE8">
      <w:pPr>
        <w:spacing w:line="480" w:lineRule="auto"/>
        <w:rPr>
          <w:rFonts w:ascii="Times New Roman" w:hAnsi="Times New Roman"/>
        </w:rPr>
      </w:pPr>
      <w:r>
        <w:rPr>
          <w:rFonts w:ascii="Times New Roman" w:hAnsi="Times New Roman"/>
        </w:rPr>
        <w:t xml:space="preserve"> </w:t>
      </w:r>
    </w:p>
    <w:p w:rsidR="009272EB" w:rsidRDefault="009272EB" w:rsidP="00210EE8">
      <w:pPr>
        <w:spacing w:line="480" w:lineRule="auto"/>
        <w:rPr>
          <w:rFonts w:ascii="Times New Roman" w:hAnsi="Times New Roman"/>
        </w:rPr>
      </w:pPr>
    </w:p>
    <w:p w:rsidR="009272EB" w:rsidRDefault="009272EB" w:rsidP="00210EE8">
      <w:pPr>
        <w:spacing w:line="480" w:lineRule="auto"/>
        <w:rPr>
          <w:rFonts w:ascii="Times New Roman" w:hAnsi="Times New Roman"/>
        </w:rPr>
      </w:pPr>
    </w:p>
    <w:p w:rsidR="00210EE8" w:rsidRPr="00210EE8" w:rsidRDefault="00210EE8" w:rsidP="00210EE8">
      <w:pPr>
        <w:spacing w:line="480" w:lineRule="auto"/>
        <w:rPr>
          <w:rFonts w:ascii="Times New Roman" w:hAnsi="Times New Roman"/>
        </w:rPr>
      </w:pPr>
    </w:p>
    <w:sectPr w:rsidR="00210EE8" w:rsidRPr="00210EE8" w:rsidSect="00210EE8">
      <w:headerReference w:type="default" r:id="rId13"/>
      <w:footerReference w:type="default" r:id="rId14"/>
      <w:pgSz w:w="12240" w:h="15840"/>
      <w:pgMar w:top="1440" w:right="1440" w:bottom="1440"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David Marcovitz" w:date="2011-05-06T15:19:00Z" w:initials="DM">
    <w:p w:rsidR="0026460E" w:rsidRDefault="0026460E">
      <w:pPr>
        <w:pStyle w:val="CommentText"/>
      </w:pPr>
      <w:r>
        <w:rPr>
          <w:rStyle w:val="CommentReference"/>
        </w:rPr>
        <w:annotationRef/>
      </w:r>
      <w:r>
        <w:t>????</w:t>
      </w:r>
    </w:p>
  </w:comment>
  <w:comment w:id="12" w:author="David Marcovitz" w:date="2011-05-06T15:42:00Z" w:initials="DM">
    <w:p w:rsidR="002B5153" w:rsidRDefault="002B5153">
      <w:pPr>
        <w:pStyle w:val="CommentText"/>
      </w:pPr>
      <w:r>
        <w:rPr>
          <w:rStyle w:val="CommentReference"/>
        </w:rPr>
        <w:annotationRef/>
      </w:r>
      <w:r>
        <w:t>Good.</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Lucida Grande">
    <w:charset w:val="59"/>
    <w:family w:val="auto"/>
    <w:pitch w:val="variable"/>
    <w:sig w:usb0="00000201" w:usb1="00000000" w:usb2="00000000" w:usb3="00000000" w:csb0="00000004"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60E" w:rsidRPr="00210EE8" w:rsidRDefault="00B617CD" w:rsidP="00210EE8">
    <w:pPr>
      <w:pStyle w:val="Footer"/>
      <w:jc w:val="right"/>
      <w:rPr>
        <w:rFonts w:ascii="Times New Roman" w:hAnsi="Times New Roman"/>
      </w:rPr>
    </w:pPr>
    <w:r w:rsidRPr="00210EE8">
      <w:rPr>
        <w:rStyle w:val="PageNumber"/>
        <w:rFonts w:ascii="Times New Roman" w:hAnsi="Times New Roman"/>
      </w:rPr>
      <w:fldChar w:fldCharType="begin"/>
    </w:r>
    <w:r w:rsidR="0026460E" w:rsidRPr="00210EE8">
      <w:rPr>
        <w:rStyle w:val="PageNumber"/>
        <w:rFonts w:ascii="Times New Roman" w:hAnsi="Times New Roman"/>
      </w:rPr>
      <w:instrText xml:space="preserve"> PAGE </w:instrText>
    </w:r>
    <w:r w:rsidRPr="00210EE8">
      <w:rPr>
        <w:rStyle w:val="PageNumber"/>
        <w:rFonts w:ascii="Times New Roman" w:hAnsi="Times New Roman"/>
      </w:rPr>
      <w:fldChar w:fldCharType="separate"/>
    </w:r>
    <w:r w:rsidR="0078208D">
      <w:rPr>
        <w:rStyle w:val="PageNumber"/>
        <w:rFonts w:ascii="Times New Roman" w:hAnsi="Times New Roman"/>
        <w:noProof/>
      </w:rPr>
      <w:t>10</w:t>
    </w:r>
    <w:r w:rsidRPr="00210EE8">
      <w:rPr>
        <w:rStyle w:val="PageNumber"/>
        <w:rFonts w:ascii="Times New Roman" w:hAnsi="Times New Roman"/>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60E" w:rsidRPr="00210EE8" w:rsidRDefault="0026460E">
    <w:pPr>
      <w:pStyle w:val="Header"/>
      <w:rPr>
        <w:rFonts w:ascii="Times New Roman" w:hAnsi="Times New Roman"/>
      </w:rPr>
    </w:pPr>
    <w:r w:rsidRPr="00210EE8">
      <w:rPr>
        <w:rFonts w:ascii="Times New Roman" w:hAnsi="Times New Roman"/>
      </w:rPr>
      <w:t>Monica Chuppetta</w:t>
    </w:r>
    <w:r w:rsidRPr="00210EE8">
      <w:rPr>
        <w:rFonts w:ascii="Times New Roman" w:hAnsi="Times New Roman"/>
      </w:rPr>
      <w:tab/>
    </w:r>
    <w:r w:rsidRPr="00210EE8">
      <w:rPr>
        <w:rFonts w:ascii="Times New Roman" w:hAnsi="Times New Roman"/>
      </w:rPr>
      <w:tab/>
      <w:t>April 26, 2011</w:t>
    </w:r>
  </w:p>
  <w:p w:rsidR="0026460E" w:rsidRPr="00210EE8" w:rsidRDefault="0026460E">
    <w:pPr>
      <w:pStyle w:val="Header"/>
      <w:rPr>
        <w:rFonts w:ascii="Times New Roman" w:hAnsi="Times New Roman"/>
      </w:rPr>
    </w:pPr>
    <w:r w:rsidRPr="00210EE8">
      <w:rPr>
        <w:rFonts w:ascii="Times New Roman" w:hAnsi="Times New Roman"/>
      </w:rPr>
      <w:t>Technology Planning</w:t>
    </w:r>
    <w:r w:rsidRPr="00210EE8">
      <w:rPr>
        <w:rFonts w:ascii="Times New Roman" w:hAnsi="Times New Roman"/>
      </w:rPr>
      <w:tab/>
    </w:r>
    <w:r w:rsidRPr="00210EE8">
      <w:rPr>
        <w:rFonts w:ascii="Times New Roman" w:hAnsi="Times New Roman"/>
      </w:rPr>
      <w:tab/>
      <w:t>ET 680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10EE8"/>
    <w:rsid w:val="0001183F"/>
    <w:rsid w:val="000150C0"/>
    <w:rsid w:val="00057947"/>
    <w:rsid w:val="00065622"/>
    <w:rsid w:val="00075FD9"/>
    <w:rsid w:val="000E114E"/>
    <w:rsid w:val="001D0B5D"/>
    <w:rsid w:val="00210EE8"/>
    <w:rsid w:val="00243770"/>
    <w:rsid w:val="0026460E"/>
    <w:rsid w:val="002B5153"/>
    <w:rsid w:val="003E678F"/>
    <w:rsid w:val="00451682"/>
    <w:rsid w:val="00517D69"/>
    <w:rsid w:val="0055657E"/>
    <w:rsid w:val="005665BE"/>
    <w:rsid w:val="00660006"/>
    <w:rsid w:val="006D14C0"/>
    <w:rsid w:val="00704930"/>
    <w:rsid w:val="0078208D"/>
    <w:rsid w:val="00793B19"/>
    <w:rsid w:val="008F542E"/>
    <w:rsid w:val="00916DAE"/>
    <w:rsid w:val="009272EB"/>
    <w:rsid w:val="0097639A"/>
    <w:rsid w:val="009C69FB"/>
    <w:rsid w:val="00AD43B7"/>
    <w:rsid w:val="00AE7CA2"/>
    <w:rsid w:val="00B617CD"/>
    <w:rsid w:val="00C42063"/>
    <w:rsid w:val="00C81CF2"/>
    <w:rsid w:val="00D47B49"/>
    <w:rsid w:val="00DE38A9"/>
    <w:rsid w:val="00DF2690"/>
    <w:rsid w:val="00E17A50"/>
    <w:rsid w:val="00E91795"/>
    <w:rsid w:val="00E91A7D"/>
    <w:rsid w:val="00EF38DD"/>
    <w:rsid w:val="00FD0514"/>
    <w:rsid w:val="00FE442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E569A"/>
    <w:rPr>
      <w:rFonts w:ascii="Comic Sans MS" w:hAnsi="Comic Sans MS"/>
    </w:rPr>
  </w:style>
  <w:style w:type="paragraph" w:styleId="Heading1">
    <w:name w:val="heading 1"/>
    <w:basedOn w:val="Normal"/>
    <w:next w:val="Normal"/>
    <w:link w:val="Heading1Char"/>
    <w:rsid w:val="004516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uiPriority w:val="9"/>
    <w:rsid w:val="009272EB"/>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10EE8"/>
    <w:pPr>
      <w:tabs>
        <w:tab w:val="center" w:pos="4320"/>
        <w:tab w:val="right" w:pos="8640"/>
      </w:tabs>
    </w:pPr>
  </w:style>
  <w:style w:type="character" w:customStyle="1" w:styleId="HeaderChar">
    <w:name w:val="Header Char"/>
    <w:basedOn w:val="DefaultParagraphFont"/>
    <w:link w:val="Header"/>
    <w:uiPriority w:val="99"/>
    <w:semiHidden/>
    <w:rsid w:val="00210EE8"/>
    <w:rPr>
      <w:rFonts w:ascii="Comic Sans MS" w:hAnsi="Comic Sans MS"/>
    </w:rPr>
  </w:style>
  <w:style w:type="paragraph" w:styleId="Footer">
    <w:name w:val="footer"/>
    <w:basedOn w:val="Normal"/>
    <w:link w:val="FooterChar"/>
    <w:unhideWhenUsed/>
    <w:rsid w:val="00210EE8"/>
    <w:pPr>
      <w:tabs>
        <w:tab w:val="center" w:pos="4320"/>
        <w:tab w:val="right" w:pos="8640"/>
      </w:tabs>
    </w:pPr>
  </w:style>
  <w:style w:type="character" w:customStyle="1" w:styleId="FooterChar">
    <w:name w:val="Footer Char"/>
    <w:basedOn w:val="DefaultParagraphFont"/>
    <w:link w:val="Footer"/>
    <w:uiPriority w:val="99"/>
    <w:semiHidden/>
    <w:rsid w:val="00210EE8"/>
    <w:rPr>
      <w:rFonts w:ascii="Comic Sans MS" w:hAnsi="Comic Sans MS"/>
    </w:rPr>
  </w:style>
  <w:style w:type="character" w:styleId="PageNumber">
    <w:name w:val="page number"/>
    <w:basedOn w:val="DefaultParagraphFont"/>
    <w:uiPriority w:val="99"/>
    <w:semiHidden/>
    <w:unhideWhenUsed/>
    <w:rsid w:val="00210EE8"/>
  </w:style>
  <w:style w:type="character" w:styleId="HTMLCite">
    <w:name w:val="HTML Cite"/>
    <w:basedOn w:val="DefaultParagraphFont"/>
    <w:uiPriority w:val="99"/>
    <w:rsid w:val="009272EB"/>
    <w:rPr>
      <w:i/>
    </w:rPr>
  </w:style>
  <w:style w:type="character" w:styleId="Hyperlink">
    <w:name w:val="Hyperlink"/>
    <w:basedOn w:val="DefaultParagraphFont"/>
    <w:uiPriority w:val="99"/>
    <w:semiHidden/>
    <w:unhideWhenUsed/>
    <w:rsid w:val="009272EB"/>
    <w:rPr>
      <w:color w:val="0000FF" w:themeColor="hyperlink"/>
      <w:u w:val="single"/>
    </w:rPr>
  </w:style>
  <w:style w:type="character" w:customStyle="1" w:styleId="Heading3Char">
    <w:name w:val="Heading 3 Char"/>
    <w:basedOn w:val="DefaultParagraphFont"/>
    <w:link w:val="Heading3"/>
    <w:uiPriority w:val="9"/>
    <w:rsid w:val="009272EB"/>
    <w:rPr>
      <w:rFonts w:ascii="Times" w:hAnsi="Times"/>
      <w:b/>
      <w:sz w:val="27"/>
      <w:szCs w:val="20"/>
    </w:rPr>
  </w:style>
  <w:style w:type="character" w:styleId="FollowedHyperlink">
    <w:name w:val="FollowedHyperlink"/>
    <w:basedOn w:val="DefaultParagraphFont"/>
    <w:uiPriority w:val="99"/>
    <w:semiHidden/>
    <w:unhideWhenUsed/>
    <w:rsid w:val="009272EB"/>
    <w:rPr>
      <w:color w:val="800080" w:themeColor="followedHyperlink"/>
      <w:u w:val="single"/>
    </w:rPr>
  </w:style>
  <w:style w:type="character" w:customStyle="1" w:styleId="Heading1Char">
    <w:name w:val="Heading 1 Char"/>
    <w:basedOn w:val="DefaultParagraphFont"/>
    <w:link w:val="Heading1"/>
    <w:rsid w:val="00451682"/>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rsid w:val="0026460E"/>
    <w:rPr>
      <w:rFonts w:ascii="Lucida Grande" w:hAnsi="Lucida Grande"/>
      <w:sz w:val="18"/>
      <w:szCs w:val="18"/>
    </w:rPr>
  </w:style>
  <w:style w:type="character" w:customStyle="1" w:styleId="BalloonTextChar">
    <w:name w:val="Balloon Text Char"/>
    <w:basedOn w:val="DefaultParagraphFont"/>
    <w:link w:val="BalloonText"/>
    <w:rsid w:val="0026460E"/>
    <w:rPr>
      <w:rFonts w:ascii="Lucida Grande" w:hAnsi="Lucida Grande"/>
      <w:sz w:val="18"/>
      <w:szCs w:val="18"/>
    </w:rPr>
  </w:style>
  <w:style w:type="character" w:styleId="CommentReference">
    <w:name w:val="annotation reference"/>
    <w:basedOn w:val="DefaultParagraphFont"/>
    <w:rsid w:val="0026460E"/>
    <w:rPr>
      <w:sz w:val="18"/>
      <w:szCs w:val="18"/>
    </w:rPr>
  </w:style>
  <w:style w:type="paragraph" w:styleId="CommentText">
    <w:name w:val="annotation text"/>
    <w:basedOn w:val="Normal"/>
    <w:link w:val="CommentTextChar"/>
    <w:rsid w:val="0026460E"/>
  </w:style>
  <w:style w:type="character" w:customStyle="1" w:styleId="CommentTextChar">
    <w:name w:val="Comment Text Char"/>
    <w:basedOn w:val="DefaultParagraphFont"/>
    <w:link w:val="CommentText"/>
    <w:rsid w:val="0026460E"/>
    <w:rPr>
      <w:rFonts w:ascii="Comic Sans MS" w:hAnsi="Comic Sans MS"/>
    </w:rPr>
  </w:style>
  <w:style w:type="paragraph" w:styleId="CommentSubject">
    <w:name w:val="annotation subject"/>
    <w:basedOn w:val="CommentText"/>
    <w:next w:val="CommentText"/>
    <w:link w:val="CommentSubjectChar"/>
    <w:rsid w:val="0026460E"/>
    <w:rPr>
      <w:b/>
      <w:bCs/>
      <w:sz w:val="20"/>
      <w:szCs w:val="20"/>
    </w:rPr>
  </w:style>
  <w:style w:type="character" w:customStyle="1" w:styleId="CommentSubjectChar">
    <w:name w:val="Comment Subject Char"/>
    <w:basedOn w:val="CommentTextChar"/>
    <w:link w:val="CommentSubject"/>
    <w:rsid w:val="0026460E"/>
    <w:rPr>
      <w:b/>
      <w:bCs/>
      <w:sz w:val="20"/>
      <w:szCs w:val="20"/>
    </w:rPr>
  </w:style>
</w:styles>
</file>

<file path=word/webSettings.xml><?xml version="1.0" encoding="utf-8"?>
<w:webSettings xmlns:r="http://schemas.openxmlformats.org/officeDocument/2006/relationships" xmlns:w="http://schemas.openxmlformats.org/wordprocessingml/2006/main">
  <w:divs>
    <w:div w:id="13697221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bedwards.org/" TargetMode="External"/><Relationship Id="rId12" Type="http://schemas.openxmlformats.org/officeDocument/2006/relationships/hyperlink" Target="http://www.jbedwards.org/jbetech/jbetechplan1_15.pdf"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comments" Target="comments.xml"/><Relationship Id="rId7" Type="http://schemas.openxmlformats.org/officeDocument/2006/relationships/hyperlink" Target="http://www.marylandpublicschools.org/MSDE/programs/technology/technologyplanning/" TargetMode="External"/><Relationship Id="rId8" Type="http://schemas.openxmlformats.org/officeDocument/2006/relationships/hyperlink" Target="http://www.ed.gov/technology/netp-2010" TargetMode="External"/><Relationship Id="rId9" Type="http://schemas.openxmlformats.org/officeDocument/2006/relationships/hyperlink" Target="http://www.cville.k12.ca.us/" TargetMode="External"/><Relationship Id="rId10" Type="http://schemas.openxmlformats.org/officeDocument/2006/relationships/hyperlink" Target="http://www.cville.k12.ca.us/Technology_Pla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2306</Words>
  <Characters>13148</Characters>
  <Application>Microsoft Macintosh Word</Application>
  <DocSecurity>0</DocSecurity>
  <Lines>109</Lines>
  <Paragraphs>26</Paragraphs>
  <ScaleCrop>false</ScaleCrop>
  <Company>HCPSS</Company>
  <LinksUpToDate>false</LinksUpToDate>
  <CharactersWithSpaces>16146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2</cp:revision>
  <dcterms:created xsi:type="dcterms:W3CDTF">2011-10-13T15:16:00Z</dcterms:created>
  <dcterms:modified xsi:type="dcterms:W3CDTF">2011-10-13T15:16:00Z</dcterms:modified>
</cp:coreProperties>
</file>