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4"/>
        <w:gridCol w:w="2394"/>
        <w:gridCol w:w="2394"/>
        <w:gridCol w:w="2394"/>
      </w:tblGrid>
      <w:tr w:rsidR="009A1FD0" w:rsidRPr="009A1FD0">
        <w:tc>
          <w:tcPr>
            <w:tcW w:w="2394" w:type="dxa"/>
          </w:tcPr>
          <w:p w:rsidR="009A1FD0" w:rsidRPr="009A1FD0" w:rsidRDefault="009A1FD0">
            <w:pPr>
              <w:jc w:val="center"/>
              <w:rPr>
                <w:rFonts w:ascii="Times New Roman" w:hAnsi="Times New Roman"/>
              </w:rPr>
            </w:pPr>
          </w:p>
        </w:tc>
        <w:tc>
          <w:tcPr>
            <w:tcW w:w="2394" w:type="dxa"/>
          </w:tcPr>
          <w:p w:rsidR="009A1FD0" w:rsidRPr="009A1FD0" w:rsidRDefault="009A1FD0">
            <w:pPr>
              <w:pStyle w:val="Heading1"/>
            </w:pPr>
            <w:r w:rsidRPr="009A1FD0">
              <w:t>Developing</w:t>
            </w:r>
          </w:p>
        </w:tc>
        <w:tc>
          <w:tcPr>
            <w:tcW w:w="2394" w:type="dxa"/>
          </w:tcPr>
          <w:p w:rsidR="009A1FD0" w:rsidRPr="009A1FD0" w:rsidRDefault="009A1FD0">
            <w:pPr>
              <w:pStyle w:val="Heading1"/>
            </w:pPr>
            <w:r w:rsidRPr="009A1FD0">
              <w:t>Proficient</w:t>
            </w:r>
          </w:p>
        </w:tc>
        <w:tc>
          <w:tcPr>
            <w:tcW w:w="2394" w:type="dxa"/>
          </w:tcPr>
          <w:p w:rsidR="009A1FD0" w:rsidRPr="009A1FD0" w:rsidRDefault="009A1FD0">
            <w:pPr>
              <w:pStyle w:val="Heading1"/>
            </w:pPr>
            <w:r w:rsidRPr="009A1FD0">
              <w:t>Distinguished</w:t>
            </w:r>
          </w:p>
        </w:tc>
      </w:tr>
      <w:tr w:rsidR="009A1FD0" w:rsidRPr="009A1FD0">
        <w:tc>
          <w:tcPr>
            <w:tcW w:w="2394" w:type="dxa"/>
          </w:tcPr>
          <w:p w:rsidR="009A1FD0" w:rsidRPr="009A1FD0" w:rsidRDefault="009A1FD0">
            <w:pPr>
              <w:rPr>
                <w:rFonts w:ascii="Times New Roman" w:hAnsi="Times New Roman"/>
              </w:rPr>
            </w:pPr>
            <w:r w:rsidRPr="009A1FD0">
              <w:rPr>
                <w:rFonts w:ascii="Times New Roman" w:hAnsi="Times New Roman"/>
              </w:rPr>
              <w:t>Tracking Process</w:t>
            </w:r>
          </w:p>
        </w:tc>
        <w:tc>
          <w:tcPr>
            <w:tcW w:w="2394" w:type="dxa"/>
          </w:tcPr>
          <w:p w:rsidR="009A1FD0" w:rsidRPr="009A1FD0" w:rsidRDefault="009A1FD0">
            <w:pPr>
              <w:pStyle w:val="Footer"/>
              <w:rPr>
                <w:rFonts w:ascii="Times New Roman" w:hAnsi="Times New Roman"/>
              </w:rPr>
            </w:pPr>
            <w:r w:rsidRPr="009A1FD0">
              <w:rPr>
                <w:rFonts w:ascii="Times New Roman" w:hAnsi="Times New Roman"/>
              </w:rPr>
              <w:t>Describes a process for tracking software that covers one of the three things mentioned in distinguished.</w:t>
            </w:r>
          </w:p>
        </w:tc>
        <w:tc>
          <w:tcPr>
            <w:tcW w:w="2394" w:type="dxa"/>
          </w:tcPr>
          <w:p w:rsidR="009A1FD0" w:rsidRPr="009A1FD0" w:rsidRDefault="009A1FD0">
            <w:pPr>
              <w:rPr>
                <w:rFonts w:ascii="Times New Roman" w:hAnsi="Times New Roman"/>
              </w:rPr>
            </w:pPr>
            <w:r w:rsidRPr="009A1FD0">
              <w:rPr>
                <w:rFonts w:ascii="Times New Roman" w:hAnsi="Times New Roman"/>
              </w:rPr>
              <w:t>Describes a process for tracking software that covers two of the three things mentioned in distinguished.</w:t>
            </w:r>
          </w:p>
        </w:tc>
        <w:tc>
          <w:tcPr>
            <w:tcW w:w="2394" w:type="dxa"/>
          </w:tcPr>
          <w:p w:rsidR="009A1FD0" w:rsidRPr="009A1FD0" w:rsidRDefault="009A1FD0">
            <w:pPr>
              <w:rPr>
                <w:rFonts w:ascii="Times New Roman" w:hAnsi="Times New Roman"/>
              </w:rPr>
            </w:pPr>
            <w:r>
              <w:rPr>
                <w:noProof/>
              </w:rPr>
              <w:drawing>
                <wp:inline distT="0" distB="0" distL="0" distR="0">
                  <wp:extent cx="436880" cy="538480"/>
                  <wp:effectExtent l="25400" t="0" r="0" b="0"/>
                  <wp:docPr id="1" name="Picture 1"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ck"/>
                          <pic:cNvPicPr>
                            <a:picLocks noChangeAspect="1" noChangeArrowheads="1"/>
                          </pic:cNvPicPr>
                        </pic:nvPicPr>
                        <pic:blipFill>
                          <a:blip r:embed="rId5"/>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Pr="009A1FD0">
              <w:rPr>
                <w:rFonts w:ascii="Times New Roman" w:hAnsi="Times New Roman"/>
              </w:rPr>
              <w:t>Describes a process for tracking software that makes it possible know how many copies of software are owned, on what computers the software is loaded, and where the original disks are located.</w:t>
            </w:r>
          </w:p>
        </w:tc>
      </w:tr>
      <w:tr w:rsidR="009A1FD0" w:rsidRPr="009A1FD0">
        <w:tc>
          <w:tcPr>
            <w:tcW w:w="2394" w:type="dxa"/>
          </w:tcPr>
          <w:p w:rsidR="009A1FD0" w:rsidRPr="009A1FD0" w:rsidRDefault="009A1FD0">
            <w:pPr>
              <w:pStyle w:val="Footer"/>
              <w:rPr>
                <w:rFonts w:ascii="Times New Roman" w:hAnsi="Times New Roman"/>
              </w:rPr>
            </w:pPr>
            <w:r w:rsidRPr="009A1FD0">
              <w:rPr>
                <w:rFonts w:ascii="Times New Roman" w:hAnsi="Times New Roman"/>
              </w:rPr>
              <w:t>Balance</w:t>
            </w:r>
          </w:p>
        </w:tc>
        <w:tc>
          <w:tcPr>
            <w:tcW w:w="2394" w:type="dxa"/>
          </w:tcPr>
          <w:p w:rsidR="009A1FD0" w:rsidRPr="009A1FD0" w:rsidRDefault="009A1FD0">
            <w:pPr>
              <w:pStyle w:val="Footer"/>
              <w:rPr>
                <w:rFonts w:ascii="Times New Roman" w:hAnsi="Times New Roman"/>
              </w:rPr>
            </w:pPr>
            <w:r w:rsidRPr="009A1FD0">
              <w:rPr>
                <w:rFonts w:ascii="Times New Roman" w:hAnsi="Times New Roman"/>
              </w:rPr>
              <w:t>Does not consider the need for balance.</w:t>
            </w:r>
          </w:p>
        </w:tc>
        <w:tc>
          <w:tcPr>
            <w:tcW w:w="2394" w:type="dxa"/>
          </w:tcPr>
          <w:p w:rsidR="009A1FD0" w:rsidRPr="009A1FD0" w:rsidRDefault="009A1FD0">
            <w:pPr>
              <w:rPr>
                <w:rFonts w:ascii="Times New Roman" w:hAnsi="Times New Roman"/>
              </w:rPr>
            </w:pPr>
            <w:r w:rsidRPr="009A1FD0">
              <w:rPr>
                <w:rFonts w:ascii="Times New Roman" w:hAnsi="Times New Roman"/>
              </w:rPr>
              <w:t>Takes into account the need for balance between the need to serve the teachers and students and the need for control.</w:t>
            </w:r>
          </w:p>
        </w:tc>
        <w:tc>
          <w:tcPr>
            <w:tcW w:w="2394" w:type="dxa"/>
          </w:tcPr>
          <w:p w:rsidR="009A1FD0" w:rsidRPr="009A1FD0" w:rsidRDefault="009A1FD0">
            <w:pPr>
              <w:rPr>
                <w:rFonts w:ascii="Times New Roman" w:hAnsi="Times New Roman"/>
              </w:rPr>
            </w:pPr>
            <w:r>
              <w:rPr>
                <w:noProof/>
              </w:rPr>
              <w:drawing>
                <wp:inline distT="0" distB="0" distL="0" distR="0">
                  <wp:extent cx="436880" cy="538480"/>
                  <wp:effectExtent l="25400" t="0" r="0" b="0"/>
                  <wp:docPr id="4" name="Picture 4"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eck"/>
                          <pic:cNvPicPr>
                            <a:picLocks noChangeAspect="1" noChangeArrowheads="1"/>
                          </pic:cNvPicPr>
                        </pic:nvPicPr>
                        <pic:blipFill>
                          <a:blip r:embed="rId5"/>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Pr="009A1FD0">
              <w:rPr>
                <w:rFonts w:ascii="Times New Roman" w:hAnsi="Times New Roman"/>
              </w:rPr>
              <w:t>Makes clear that decisions are based on a balance between the need to serve the teachers and students and the need for control.</w:t>
            </w:r>
          </w:p>
        </w:tc>
      </w:tr>
      <w:tr w:rsidR="009A1FD0" w:rsidRPr="009A1FD0">
        <w:tc>
          <w:tcPr>
            <w:tcW w:w="2394" w:type="dxa"/>
          </w:tcPr>
          <w:p w:rsidR="009A1FD0" w:rsidRPr="009A1FD0" w:rsidRDefault="009A1FD0">
            <w:pPr>
              <w:pStyle w:val="Footer"/>
              <w:rPr>
                <w:rFonts w:ascii="Times New Roman" w:hAnsi="Times New Roman"/>
              </w:rPr>
            </w:pPr>
            <w:r w:rsidRPr="009A1FD0">
              <w:rPr>
                <w:rFonts w:ascii="Times New Roman" w:hAnsi="Times New Roman"/>
              </w:rPr>
              <w:t>Piracy</w:t>
            </w:r>
          </w:p>
        </w:tc>
        <w:tc>
          <w:tcPr>
            <w:tcW w:w="2394" w:type="dxa"/>
          </w:tcPr>
          <w:p w:rsidR="009A1FD0" w:rsidRPr="009A1FD0" w:rsidRDefault="009A1FD0">
            <w:pPr>
              <w:pStyle w:val="Footer"/>
              <w:rPr>
                <w:rFonts w:ascii="Times New Roman" w:hAnsi="Times New Roman"/>
              </w:rPr>
            </w:pPr>
            <w:r w:rsidRPr="009A1FD0">
              <w:rPr>
                <w:rFonts w:ascii="Times New Roman" w:hAnsi="Times New Roman"/>
              </w:rPr>
              <w:t>Mentions the problem of software piracy</w:t>
            </w:r>
          </w:p>
        </w:tc>
        <w:tc>
          <w:tcPr>
            <w:tcW w:w="2394" w:type="dxa"/>
          </w:tcPr>
          <w:p w:rsidR="009A1FD0" w:rsidRPr="009A1FD0" w:rsidRDefault="009A1FD0">
            <w:pPr>
              <w:rPr>
                <w:rFonts w:ascii="Times New Roman" w:hAnsi="Times New Roman"/>
              </w:rPr>
            </w:pPr>
            <w:r w:rsidRPr="009A1FD0">
              <w:rPr>
                <w:rFonts w:ascii="Times New Roman" w:hAnsi="Times New Roman"/>
              </w:rPr>
              <w:t>Describes a plan for piracy prevention.</w:t>
            </w:r>
          </w:p>
        </w:tc>
        <w:tc>
          <w:tcPr>
            <w:tcW w:w="2394" w:type="dxa"/>
          </w:tcPr>
          <w:p w:rsidR="009A1FD0" w:rsidRPr="009A1FD0" w:rsidRDefault="009A1FD0">
            <w:pPr>
              <w:rPr>
                <w:rFonts w:ascii="Times New Roman" w:hAnsi="Times New Roman"/>
              </w:rPr>
            </w:pPr>
            <w:r>
              <w:rPr>
                <w:noProof/>
              </w:rPr>
              <w:drawing>
                <wp:inline distT="0" distB="0" distL="0" distR="0">
                  <wp:extent cx="436880" cy="538480"/>
                  <wp:effectExtent l="25400" t="0" r="0" b="0"/>
                  <wp:docPr id="7" name="Picture 7"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eck"/>
                          <pic:cNvPicPr>
                            <a:picLocks noChangeAspect="1" noChangeArrowheads="1"/>
                          </pic:cNvPicPr>
                        </pic:nvPicPr>
                        <pic:blipFill>
                          <a:blip r:embed="rId5"/>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Pr="009A1FD0">
              <w:rPr>
                <w:rFonts w:ascii="Times New Roman" w:hAnsi="Times New Roman"/>
              </w:rPr>
              <w:t>Shows a clear understanding of the need for piracy prevention and suggests clear policies and procedures for preventing piracy.</w:t>
            </w:r>
          </w:p>
        </w:tc>
      </w:tr>
      <w:tr w:rsidR="009A1FD0" w:rsidRPr="009A1FD0">
        <w:tc>
          <w:tcPr>
            <w:tcW w:w="2394" w:type="dxa"/>
          </w:tcPr>
          <w:p w:rsidR="009A1FD0" w:rsidRPr="009A1FD0" w:rsidRDefault="009A1FD0">
            <w:pPr>
              <w:pStyle w:val="Footer"/>
              <w:rPr>
                <w:rFonts w:ascii="Times New Roman" w:hAnsi="Times New Roman"/>
              </w:rPr>
            </w:pPr>
            <w:r w:rsidRPr="009A1FD0">
              <w:rPr>
                <w:rFonts w:ascii="Times New Roman" w:hAnsi="Times New Roman"/>
              </w:rPr>
              <w:t>Tracking Details</w:t>
            </w:r>
          </w:p>
        </w:tc>
        <w:tc>
          <w:tcPr>
            <w:tcW w:w="2394" w:type="dxa"/>
          </w:tcPr>
          <w:p w:rsidR="009A1FD0" w:rsidRPr="009A1FD0" w:rsidRDefault="009A1FD0">
            <w:pPr>
              <w:pStyle w:val="Footer"/>
              <w:rPr>
                <w:rFonts w:ascii="Times New Roman" w:hAnsi="Times New Roman"/>
              </w:rPr>
            </w:pPr>
            <w:r w:rsidRPr="009A1FD0">
              <w:rPr>
                <w:rFonts w:ascii="Times New Roman" w:hAnsi="Times New Roman"/>
              </w:rPr>
              <w:t>Only tracks the basic information.</w:t>
            </w:r>
          </w:p>
        </w:tc>
        <w:tc>
          <w:tcPr>
            <w:tcW w:w="2394" w:type="dxa"/>
          </w:tcPr>
          <w:p w:rsidR="009A1FD0" w:rsidRPr="009A1FD0" w:rsidRDefault="009A1FD0">
            <w:pPr>
              <w:rPr>
                <w:rFonts w:ascii="Times New Roman" w:hAnsi="Times New Roman"/>
              </w:rPr>
            </w:pPr>
            <w:r w:rsidRPr="009A1FD0">
              <w:rPr>
                <w:rFonts w:ascii="Times New Roman" w:hAnsi="Times New Roman"/>
              </w:rPr>
              <w:t>Discusses some additional details of what must be tracked.</w:t>
            </w:r>
          </w:p>
        </w:tc>
        <w:tc>
          <w:tcPr>
            <w:tcW w:w="2394" w:type="dxa"/>
          </w:tcPr>
          <w:p w:rsidR="009A1FD0" w:rsidRPr="009A1FD0" w:rsidRDefault="009A1FD0">
            <w:pPr>
              <w:rPr>
                <w:rFonts w:ascii="Times New Roman" w:hAnsi="Times New Roman"/>
              </w:rPr>
            </w:pPr>
            <w:r>
              <w:rPr>
                <w:noProof/>
              </w:rPr>
              <w:drawing>
                <wp:inline distT="0" distB="0" distL="0" distR="0">
                  <wp:extent cx="436880" cy="538480"/>
                  <wp:effectExtent l="25400" t="0" r="0" b="0"/>
                  <wp:docPr id="10" name="Picture 10"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eck"/>
                          <pic:cNvPicPr>
                            <a:picLocks noChangeAspect="1" noChangeArrowheads="1"/>
                          </pic:cNvPicPr>
                        </pic:nvPicPr>
                        <pic:blipFill>
                          <a:blip r:embed="rId5"/>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Pr="009A1FD0">
              <w:rPr>
                <w:rFonts w:ascii="Times New Roman" w:hAnsi="Times New Roman"/>
              </w:rPr>
              <w:t>Includes worthwhile details of what must be tracked, such as version numbers of software, hardware requirements of software, etc.</w:t>
            </w:r>
          </w:p>
        </w:tc>
      </w:tr>
      <w:tr w:rsidR="009A1FD0" w:rsidRPr="009A1FD0">
        <w:tc>
          <w:tcPr>
            <w:tcW w:w="2394" w:type="dxa"/>
          </w:tcPr>
          <w:p w:rsidR="009A1FD0" w:rsidRPr="009A1FD0" w:rsidRDefault="009A1FD0">
            <w:pPr>
              <w:pStyle w:val="Footer"/>
              <w:rPr>
                <w:rFonts w:ascii="Times New Roman" w:hAnsi="Times New Roman"/>
              </w:rPr>
            </w:pPr>
            <w:r w:rsidRPr="009A1FD0">
              <w:rPr>
                <w:rFonts w:ascii="Times New Roman" w:hAnsi="Times New Roman"/>
              </w:rPr>
              <w:t>Mechanics</w:t>
            </w:r>
          </w:p>
        </w:tc>
        <w:tc>
          <w:tcPr>
            <w:tcW w:w="2394" w:type="dxa"/>
          </w:tcPr>
          <w:p w:rsidR="009A1FD0" w:rsidRPr="009A1FD0" w:rsidRDefault="009A1FD0">
            <w:pPr>
              <w:pStyle w:val="Footer"/>
              <w:rPr>
                <w:rFonts w:ascii="Times New Roman" w:hAnsi="Times New Roman"/>
              </w:rPr>
            </w:pPr>
            <w:r w:rsidRPr="009A1FD0">
              <w:rPr>
                <w:rFonts w:ascii="Times New Roman" w:hAnsi="Times New Roman"/>
              </w:rPr>
              <w:t>Contains many grammar, spelling, and/or usage errors or is clearly stretching to fill space</w:t>
            </w:r>
          </w:p>
        </w:tc>
        <w:tc>
          <w:tcPr>
            <w:tcW w:w="2394" w:type="dxa"/>
          </w:tcPr>
          <w:p w:rsidR="009A1FD0" w:rsidRPr="009A1FD0" w:rsidRDefault="009A1FD0">
            <w:pPr>
              <w:rPr>
                <w:rFonts w:ascii="Times New Roman" w:hAnsi="Times New Roman"/>
              </w:rPr>
            </w:pPr>
            <w:r w:rsidRPr="009A1FD0">
              <w:rPr>
                <w:rFonts w:ascii="Times New Roman" w:hAnsi="Times New Roman"/>
              </w:rPr>
              <w:t>Contains a few grammar, spelling, and/or usage errors or is too long or too short</w:t>
            </w:r>
          </w:p>
        </w:tc>
        <w:tc>
          <w:tcPr>
            <w:tcW w:w="2394" w:type="dxa"/>
          </w:tcPr>
          <w:p w:rsidR="009A1FD0" w:rsidRPr="009A1FD0" w:rsidRDefault="009A1FD0">
            <w:pPr>
              <w:rPr>
                <w:rFonts w:ascii="Times New Roman" w:hAnsi="Times New Roman"/>
              </w:rPr>
            </w:pPr>
            <w:r>
              <w:rPr>
                <w:noProof/>
              </w:rPr>
              <w:drawing>
                <wp:inline distT="0" distB="0" distL="0" distR="0">
                  <wp:extent cx="762000" cy="538480"/>
                  <wp:effectExtent l="25400" t="0" r="0" b="0"/>
                  <wp:docPr id="13" name="Picture 13" descr="checkmi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eckminus"/>
                          <pic:cNvPicPr>
                            <a:picLocks noChangeAspect="1" noChangeArrowheads="1"/>
                          </pic:cNvPicPr>
                        </pic:nvPicPr>
                        <pic:blipFill>
                          <a:blip r:embed="rId6"/>
                          <a:srcRect/>
                          <a:stretch>
                            <a:fillRect/>
                          </a:stretch>
                        </pic:blipFill>
                        <pic:spPr bwMode="auto">
                          <a:xfrm>
                            <a:off x="0" y="0"/>
                            <a:ext cx="762000" cy="538480"/>
                          </a:xfrm>
                          <a:prstGeom prst="rect">
                            <a:avLst/>
                          </a:prstGeom>
                          <a:noFill/>
                          <a:ln w="9525">
                            <a:noFill/>
                            <a:miter lim="800000"/>
                            <a:headEnd/>
                            <a:tailEnd/>
                          </a:ln>
                        </pic:spPr>
                      </pic:pic>
                    </a:graphicData>
                  </a:graphic>
                </wp:inline>
              </w:drawing>
            </w:r>
            <w:r w:rsidRPr="009A1FD0">
              <w:rPr>
                <w:rFonts w:ascii="Times New Roman" w:hAnsi="Times New Roman"/>
              </w:rPr>
              <w:t>Contains correct grammar, spelling, and usage throughout and is approximately 3 pages with 12-point font, double-spaced, and numbered pages</w:t>
            </w:r>
          </w:p>
        </w:tc>
      </w:tr>
    </w:tbl>
    <w:p w:rsidR="009A1FD0" w:rsidRDefault="009A1FD0" w:rsidP="001B33DD">
      <w:pPr>
        <w:spacing w:line="480" w:lineRule="auto"/>
        <w:rPr>
          <w:rFonts w:ascii="Times New Roman" w:hAnsi="Times New Roman"/>
        </w:rPr>
      </w:pPr>
      <w:r>
        <w:rPr>
          <w:rFonts w:ascii="Times New Roman" w:hAnsi="Times New Roman"/>
        </w:rPr>
        <w:t>Good job. Grade: A</w:t>
      </w:r>
    </w:p>
    <w:p w:rsidR="001B33DD" w:rsidRDefault="009A1FD0" w:rsidP="001B33DD">
      <w:pPr>
        <w:spacing w:line="480" w:lineRule="auto"/>
        <w:rPr>
          <w:rFonts w:ascii="Times New Roman" w:hAnsi="Times New Roman"/>
        </w:rPr>
      </w:pPr>
      <w:r>
        <w:rPr>
          <w:rFonts w:ascii="Times New Roman" w:hAnsi="Times New Roman"/>
        </w:rPr>
        <w:br w:type="page"/>
      </w:r>
      <w:r w:rsidR="001B33DD">
        <w:rPr>
          <w:rFonts w:ascii="Times New Roman" w:hAnsi="Times New Roman"/>
        </w:rPr>
        <w:t>Dear Mr. Larner,</w:t>
      </w:r>
    </w:p>
    <w:p w:rsidR="00C45598" w:rsidRDefault="001B33DD" w:rsidP="001B33DD">
      <w:pPr>
        <w:spacing w:line="480" w:lineRule="auto"/>
        <w:rPr>
          <w:rFonts w:ascii="Times New Roman" w:hAnsi="Times New Roman"/>
        </w:rPr>
      </w:pPr>
      <w:r>
        <w:rPr>
          <w:rFonts w:ascii="Times New Roman" w:hAnsi="Times New Roman"/>
        </w:rPr>
        <w:tab/>
        <w:t>As you are probably already aware</w:t>
      </w:r>
      <w:del w:id="0" w:author="David Marcovitz" w:date="2011-04-25T13:04:00Z">
        <w:r w:rsidDel="009A1FD0">
          <w:rPr>
            <w:rFonts w:ascii="Times New Roman" w:hAnsi="Times New Roman"/>
          </w:rPr>
          <w:delText xml:space="preserve"> of</w:delText>
        </w:r>
      </w:del>
      <w:r>
        <w:rPr>
          <w:rFonts w:ascii="Times New Roman" w:hAnsi="Times New Roman"/>
        </w:rPr>
        <w:t xml:space="preserve">, when our school </w:t>
      </w:r>
      <w:r w:rsidR="00004E27">
        <w:rPr>
          <w:rFonts w:ascii="Times New Roman" w:hAnsi="Times New Roman"/>
        </w:rPr>
        <w:t xml:space="preserve">or a team </w:t>
      </w:r>
      <w:r>
        <w:rPr>
          <w:rFonts w:ascii="Times New Roman" w:hAnsi="Times New Roman"/>
        </w:rPr>
        <w:t>purchases software programs we need to be aware of the number of computers we are licensed to load the software on</w:t>
      </w:r>
      <w:del w:id="1" w:author="David Marcovitz" w:date="2011-04-25T13:05:00Z">
        <w:r w:rsidR="00B90971" w:rsidDel="009A1FD0">
          <w:rPr>
            <w:rFonts w:ascii="Times New Roman" w:hAnsi="Times New Roman"/>
          </w:rPr>
          <w:delText xml:space="preserve"> </w:delText>
        </w:r>
      </w:del>
      <w:r>
        <w:rPr>
          <w:rFonts w:ascii="Times New Roman" w:hAnsi="Times New Roman"/>
        </w:rPr>
        <w:t xml:space="preserve">to.  Just as </w:t>
      </w:r>
      <w:r w:rsidR="00C45598">
        <w:rPr>
          <w:rFonts w:ascii="Times New Roman" w:hAnsi="Times New Roman"/>
        </w:rPr>
        <w:t xml:space="preserve">our school keeps close track of </w:t>
      </w:r>
      <w:r w:rsidR="00B90971">
        <w:rPr>
          <w:rFonts w:ascii="Times New Roman" w:hAnsi="Times New Roman"/>
        </w:rPr>
        <w:t>technology hardware</w:t>
      </w:r>
      <w:r w:rsidR="00C45598">
        <w:rPr>
          <w:rFonts w:ascii="Times New Roman" w:hAnsi="Times New Roman"/>
        </w:rPr>
        <w:t xml:space="preserve"> such as laptops, projectors, and document cameras, our school should be tracking what software is loaded onto which machines.</w:t>
      </w:r>
    </w:p>
    <w:p w:rsidR="00B90971" w:rsidRDefault="00C45598" w:rsidP="001B33DD">
      <w:pPr>
        <w:spacing w:line="480" w:lineRule="auto"/>
        <w:rPr>
          <w:rFonts w:ascii="Times New Roman" w:hAnsi="Times New Roman"/>
        </w:rPr>
      </w:pPr>
      <w:r>
        <w:rPr>
          <w:rFonts w:ascii="Times New Roman" w:hAnsi="Times New Roman"/>
        </w:rPr>
        <w:tab/>
        <w:t xml:space="preserve">There are many ways to track the number of software licenses.  Some schools have one person who tries to keep track of </w:t>
      </w:r>
      <w:r w:rsidR="00AA2E2B">
        <w:rPr>
          <w:rFonts w:ascii="Times New Roman" w:hAnsi="Times New Roman"/>
        </w:rPr>
        <w:t>software;</w:t>
      </w:r>
      <w:r>
        <w:rPr>
          <w:rFonts w:ascii="Times New Roman" w:hAnsi="Times New Roman"/>
        </w:rPr>
        <w:t xml:space="preserve"> other schools have a group of people, while some schools have any teacher who purchases software keep track.  Each of these systems has </w:t>
      </w:r>
      <w:r w:rsidR="00AA2E2B">
        <w:rPr>
          <w:rFonts w:ascii="Times New Roman" w:hAnsi="Times New Roman"/>
        </w:rPr>
        <w:t>its</w:t>
      </w:r>
      <w:r>
        <w:rPr>
          <w:rFonts w:ascii="Times New Roman" w:hAnsi="Times New Roman"/>
        </w:rPr>
        <w:t xml:space="preserve"> </w:t>
      </w:r>
      <w:del w:id="2" w:author="David Marcovitz" w:date="2011-04-25T13:05:00Z">
        <w:r w:rsidDel="009A1FD0">
          <w:rPr>
            <w:rFonts w:ascii="Times New Roman" w:hAnsi="Times New Roman"/>
          </w:rPr>
          <w:delText xml:space="preserve">ups </w:delText>
        </w:r>
      </w:del>
      <w:ins w:id="3" w:author="David Marcovitz" w:date="2011-04-25T13:05:00Z">
        <w:r w:rsidR="009A1FD0">
          <w:rPr>
            <w:rFonts w:ascii="Times New Roman" w:hAnsi="Times New Roman"/>
          </w:rPr>
          <w:t xml:space="preserve">positives </w:t>
        </w:r>
      </w:ins>
      <w:r>
        <w:rPr>
          <w:rFonts w:ascii="Times New Roman" w:hAnsi="Times New Roman"/>
        </w:rPr>
        <w:t xml:space="preserve">and </w:t>
      </w:r>
      <w:del w:id="4" w:author="David Marcovitz" w:date="2011-04-25T13:05:00Z">
        <w:r w:rsidDel="009A1FD0">
          <w:rPr>
            <w:rFonts w:ascii="Times New Roman" w:hAnsi="Times New Roman"/>
          </w:rPr>
          <w:delText>downs</w:delText>
        </w:r>
      </w:del>
      <w:ins w:id="5" w:author="David Marcovitz" w:date="2011-04-25T13:05:00Z">
        <w:r w:rsidR="009A1FD0">
          <w:rPr>
            <w:rFonts w:ascii="Times New Roman" w:hAnsi="Times New Roman"/>
          </w:rPr>
          <w:t>negatives</w:t>
        </w:r>
      </w:ins>
      <w:r>
        <w:rPr>
          <w:rFonts w:ascii="Times New Roman" w:hAnsi="Times New Roman"/>
        </w:rPr>
        <w:t xml:space="preserve">.  It is quite a big job for one person to keep track of all of the software in the school.  A team of people can be effective as long as everybody follows the correct procedures for </w:t>
      </w:r>
      <w:r w:rsidR="00B90971">
        <w:rPr>
          <w:rFonts w:ascii="Times New Roman" w:hAnsi="Times New Roman"/>
        </w:rPr>
        <w:t>tracking</w:t>
      </w:r>
      <w:r>
        <w:rPr>
          <w:rFonts w:ascii="Times New Roman" w:hAnsi="Times New Roman"/>
        </w:rPr>
        <w:t xml:space="preserve">.  Allowing each teacher to keep track of his or her own software may seem nice, but it would be hard to </w:t>
      </w:r>
      <w:r w:rsidR="00B90971">
        <w:rPr>
          <w:rFonts w:ascii="Times New Roman" w:hAnsi="Times New Roman"/>
        </w:rPr>
        <w:t>keep track of each teacher’s level of consistency</w:t>
      </w:r>
    </w:p>
    <w:p w:rsidR="00EA5DC9" w:rsidRDefault="00C45598" w:rsidP="001B33DD">
      <w:pPr>
        <w:spacing w:line="480" w:lineRule="auto"/>
        <w:rPr>
          <w:rFonts w:ascii="Times New Roman" w:hAnsi="Times New Roman"/>
        </w:rPr>
      </w:pPr>
      <w:r>
        <w:rPr>
          <w:rFonts w:ascii="Times New Roman" w:hAnsi="Times New Roman"/>
        </w:rPr>
        <w:tab/>
        <w:t>The best approach would be to have a small team of people who could work together to keep track of software and it</w:t>
      </w:r>
      <w:del w:id="6" w:author="David Marcovitz" w:date="2011-04-25T13:05:00Z">
        <w:r w:rsidDel="009A1FD0">
          <w:rPr>
            <w:rFonts w:ascii="Times New Roman" w:hAnsi="Times New Roman"/>
          </w:rPr>
          <w:delText>’</w:delText>
        </w:r>
      </w:del>
      <w:r>
        <w:rPr>
          <w:rFonts w:ascii="Times New Roman" w:hAnsi="Times New Roman"/>
        </w:rPr>
        <w:t xml:space="preserve">s location.  </w:t>
      </w:r>
      <w:r w:rsidR="00B316C1">
        <w:rPr>
          <w:rFonts w:ascii="Times New Roman" w:hAnsi="Times New Roman"/>
        </w:rPr>
        <w:t xml:space="preserve">This team of people would consist of the two technology teachers, the media specialist, and the media paraeducator.  </w:t>
      </w:r>
      <w:r>
        <w:rPr>
          <w:rFonts w:ascii="Times New Roman" w:hAnsi="Times New Roman"/>
        </w:rPr>
        <w:t xml:space="preserve">This team of people would need a database, similar to what is used to track </w:t>
      </w:r>
      <w:r w:rsidR="00B90971">
        <w:rPr>
          <w:rFonts w:ascii="Times New Roman" w:hAnsi="Times New Roman"/>
        </w:rPr>
        <w:t>technology hardware</w:t>
      </w:r>
      <w:r>
        <w:rPr>
          <w:rFonts w:ascii="Times New Roman" w:hAnsi="Times New Roman"/>
        </w:rPr>
        <w:t xml:space="preserve"> in order to ensure </w:t>
      </w:r>
      <w:r w:rsidR="00AA2E2B">
        <w:rPr>
          <w:rFonts w:ascii="Times New Roman" w:hAnsi="Times New Roman"/>
        </w:rPr>
        <w:t>consistency</w:t>
      </w:r>
      <w:r>
        <w:rPr>
          <w:rFonts w:ascii="Times New Roman" w:hAnsi="Times New Roman"/>
        </w:rPr>
        <w:t xml:space="preserve"> in recording and tracking.</w:t>
      </w:r>
      <w:r w:rsidR="00EA5DC9">
        <w:rPr>
          <w:rFonts w:ascii="Times New Roman" w:hAnsi="Times New Roman"/>
        </w:rPr>
        <w:t xml:space="preserve">  The database should include the following information about each piece of software:</w:t>
      </w:r>
    </w:p>
    <w:p w:rsidR="00EA5DC9" w:rsidRDefault="00EA5DC9" w:rsidP="00EA5DC9">
      <w:pPr>
        <w:pStyle w:val="ListParagraph"/>
        <w:numPr>
          <w:ilvl w:val="0"/>
          <w:numId w:val="1"/>
        </w:numPr>
        <w:spacing w:line="480" w:lineRule="auto"/>
        <w:rPr>
          <w:rFonts w:ascii="Times New Roman" w:hAnsi="Times New Roman"/>
        </w:rPr>
      </w:pPr>
      <w:r>
        <w:rPr>
          <w:rFonts w:ascii="Times New Roman" w:hAnsi="Times New Roman"/>
        </w:rPr>
        <w:t>Software name (including version number)</w:t>
      </w:r>
    </w:p>
    <w:p w:rsidR="00EA5DC9" w:rsidRDefault="00EA5DC9" w:rsidP="00EA5DC9">
      <w:pPr>
        <w:pStyle w:val="ListParagraph"/>
        <w:numPr>
          <w:ilvl w:val="0"/>
          <w:numId w:val="1"/>
        </w:numPr>
        <w:spacing w:line="480" w:lineRule="auto"/>
        <w:rPr>
          <w:rFonts w:ascii="Times New Roman" w:hAnsi="Times New Roman"/>
        </w:rPr>
      </w:pPr>
      <w:r>
        <w:rPr>
          <w:rFonts w:ascii="Times New Roman" w:hAnsi="Times New Roman"/>
        </w:rPr>
        <w:t>Number of copies on the license (include number used and number remaining)</w:t>
      </w:r>
    </w:p>
    <w:p w:rsidR="00EA5DC9" w:rsidRDefault="00EA5DC9" w:rsidP="00EA5DC9">
      <w:pPr>
        <w:pStyle w:val="ListParagraph"/>
        <w:numPr>
          <w:ilvl w:val="0"/>
          <w:numId w:val="1"/>
        </w:numPr>
        <w:spacing w:line="480" w:lineRule="auto"/>
        <w:rPr>
          <w:rFonts w:ascii="Times New Roman" w:hAnsi="Times New Roman"/>
        </w:rPr>
      </w:pPr>
      <w:r>
        <w:rPr>
          <w:rFonts w:ascii="Times New Roman" w:hAnsi="Times New Roman"/>
        </w:rPr>
        <w:t>The computers that it is loaded onto</w:t>
      </w:r>
    </w:p>
    <w:p w:rsidR="00EA5DC9" w:rsidRDefault="00EA5DC9" w:rsidP="00EA5DC9">
      <w:pPr>
        <w:pStyle w:val="ListParagraph"/>
        <w:numPr>
          <w:ilvl w:val="0"/>
          <w:numId w:val="1"/>
        </w:numPr>
        <w:spacing w:line="480" w:lineRule="auto"/>
        <w:rPr>
          <w:rFonts w:ascii="Times New Roman" w:hAnsi="Times New Roman"/>
        </w:rPr>
      </w:pPr>
      <w:r>
        <w:rPr>
          <w:rFonts w:ascii="Times New Roman" w:hAnsi="Times New Roman"/>
        </w:rPr>
        <w:t>The location/person responsible for the computer</w:t>
      </w:r>
    </w:p>
    <w:p w:rsidR="00EA5DC9" w:rsidRDefault="00EA5DC9" w:rsidP="00EA5DC9">
      <w:pPr>
        <w:pStyle w:val="ListParagraph"/>
        <w:numPr>
          <w:ilvl w:val="0"/>
          <w:numId w:val="1"/>
        </w:numPr>
        <w:spacing w:line="480" w:lineRule="auto"/>
        <w:rPr>
          <w:rFonts w:ascii="Times New Roman" w:hAnsi="Times New Roman"/>
        </w:rPr>
      </w:pPr>
      <w:r>
        <w:rPr>
          <w:rFonts w:ascii="Times New Roman" w:hAnsi="Times New Roman"/>
        </w:rPr>
        <w:t>Location of original disk (if not stored in the Media Center)</w:t>
      </w:r>
    </w:p>
    <w:p w:rsidR="00BD49A2" w:rsidRDefault="00EA5DC9" w:rsidP="00EA5DC9">
      <w:pPr>
        <w:spacing w:line="480" w:lineRule="auto"/>
        <w:rPr>
          <w:rFonts w:ascii="Times New Roman" w:hAnsi="Times New Roman"/>
        </w:rPr>
      </w:pPr>
      <w:r>
        <w:rPr>
          <w:rFonts w:ascii="Times New Roman" w:hAnsi="Times New Roman"/>
        </w:rPr>
        <w:t xml:space="preserve">The database should be updated anytime that new software is received.  Software that is purchased by the school, by a grade level team, or by an individual, should be given to the software tracking team prior to installation.  </w:t>
      </w:r>
      <w:r w:rsidR="00B90971">
        <w:rPr>
          <w:rFonts w:ascii="Times New Roman" w:hAnsi="Times New Roman"/>
        </w:rPr>
        <w:t>The team also needs to be made aware of the computers that it is intended to be loaded onto.  If the software</w:t>
      </w:r>
      <w:r>
        <w:rPr>
          <w:rFonts w:ascii="Times New Roman" w:hAnsi="Times New Roman"/>
        </w:rPr>
        <w:t xml:space="preserve"> </w:t>
      </w:r>
      <w:r w:rsidR="00BD49A2">
        <w:rPr>
          <w:rFonts w:ascii="Times New Roman" w:hAnsi="Times New Roman"/>
        </w:rPr>
        <w:t>purchased</w:t>
      </w:r>
      <w:r>
        <w:rPr>
          <w:rFonts w:ascii="Times New Roman" w:hAnsi="Times New Roman"/>
        </w:rPr>
        <w:t xml:space="preserve"> </w:t>
      </w:r>
      <w:r w:rsidR="00B90971">
        <w:rPr>
          <w:rFonts w:ascii="Times New Roman" w:hAnsi="Times New Roman"/>
        </w:rPr>
        <w:t xml:space="preserve">is </w:t>
      </w:r>
      <w:r>
        <w:rPr>
          <w:rFonts w:ascii="Times New Roman" w:hAnsi="Times New Roman"/>
        </w:rPr>
        <w:t xml:space="preserve">to be used throughout the school, then the original disk should be stored in the Media </w:t>
      </w:r>
      <w:del w:id="7" w:author="David Marcovitz" w:date="2011-04-25T13:07:00Z">
        <w:r w:rsidDel="009A1FD0">
          <w:rPr>
            <w:rFonts w:ascii="Times New Roman" w:hAnsi="Times New Roman"/>
          </w:rPr>
          <w:delText>center</w:delText>
        </w:r>
      </w:del>
      <w:ins w:id="8" w:author="David Marcovitz" w:date="2011-04-25T13:07:00Z">
        <w:r w:rsidR="009A1FD0">
          <w:rPr>
            <w:rFonts w:ascii="Times New Roman" w:hAnsi="Times New Roman"/>
          </w:rPr>
          <w:t>Center</w:t>
        </w:r>
      </w:ins>
      <w:r>
        <w:rPr>
          <w:rFonts w:ascii="Times New Roman" w:hAnsi="Times New Roman"/>
        </w:rPr>
        <w:t xml:space="preserve">.  </w:t>
      </w:r>
      <w:r w:rsidR="00B90971">
        <w:rPr>
          <w:rFonts w:ascii="Times New Roman" w:hAnsi="Times New Roman"/>
        </w:rPr>
        <w:t xml:space="preserve">This way teachers who may need it loaded onto their computers later will be able to check it out and return it.  This would make it easy to update the database about the number of remaining licenses and the location of the downloaded software.  </w:t>
      </w:r>
      <w:r>
        <w:rPr>
          <w:rFonts w:ascii="Times New Roman" w:hAnsi="Times New Roman"/>
        </w:rPr>
        <w:t xml:space="preserve">Software </w:t>
      </w:r>
      <w:r w:rsidR="00BD49A2">
        <w:rPr>
          <w:rFonts w:ascii="Times New Roman" w:hAnsi="Times New Roman"/>
        </w:rPr>
        <w:t>that is purchased for a team or an individual should be stored by that team or individual (after having it put into the software database).</w:t>
      </w:r>
      <w:r w:rsidR="00B90971">
        <w:rPr>
          <w:rFonts w:ascii="Times New Roman" w:hAnsi="Times New Roman"/>
        </w:rPr>
        <w:t xml:space="preserve">  Before the team or individual is going to load it onto another computer after the initial purchase, they need to make the tracking team aware so the database can be updated.</w:t>
      </w:r>
    </w:p>
    <w:p w:rsidR="00B316C1" w:rsidRDefault="00BD49A2" w:rsidP="00EA5DC9">
      <w:pPr>
        <w:spacing w:line="480" w:lineRule="auto"/>
        <w:rPr>
          <w:rFonts w:ascii="Times New Roman" w:hAnsi="Times New Roman"/>
        </w:rPr>
      </w:pPr>
      <w:r>
        <w:rPr>
          <w:rFonts w:ascii="Times New Roman" w:hAnsi="Times New Roman"/>
        </w:rPr>
        <w:tab/>
        <w:t xml:space="preserve">Although it may seem </w:t>
      </w:r>
      <w:r w:rsidR="00B316C1">
        <w:rPr>
          <w:rFonts w:ascii="Times New Roman" w:hAnsi="Times New Roman"/>
        </w:rPr>
        <w:t>a bit</w:t>
      </w:r>
      <w:r>
        <w:rPr>
          <w:rFonts w:ascii="Times New Roman" w:hAnsi="Times New Roman"/>
        </w:rPr>
        <w:t xml:space="preserve"> controlling to hand over any new software </w:t>
      </w:r>
      <w:r w:rsidR="00B316C1">
        <w:rPr>
          <w:rFonts w:ascii="Times New Roman" w:hAnsi="Times New Roman"/>
        </w:rPr>
        <w:t>as soon as it arrives</w:t>
      </w:r>
      <w:r>
        <w:rPr>
          <w:rFonts w:ascii="Times New Roman" w:hAnsi="Times New Roman"/>
        </w:rPr>
        <w:t xml:space="preserve">, it is for the sole purpose of putting the software into the database.  After the software is put into the database, the team or individual can </w:t>
      </w:r>
      <w:r w:rsidR="00B316C1">
        <w:rPr>
          <w:rFonts w:ascii="Times New Roman" w:hAnsi="Times New Roman"/>
        </w:rPr>
        <w:t>safely store</w:t>
      </w:r>
      <w:r>
        <w:rPr>
          <w:rFonts w:ascii="Times New Roman" w:hAnsi="Times New Roman"/>
        </w:rPr>
        <w:t xml:space="preserve"> the disk.  </w:t>
      </w:r>
      <w:r w:rsidR="00B90971">
        <w:rPr>
          <w:rFonts w:ascii="Times New Roman" w:hAnsi="Times New Roman"/>
        </w:rPr>
        <w:t>Again, i</w:t>
      </w:r>
      <w:r>
        <w:rPr>
          <w:rFonts w:ascii="Times New Roman" w:hAnsi="Times New Roman"/>
        </w:rPr>
        <w:t>f the disk needs to be loaded onto a new computer, first the database needs to be checked to see how many licenses remain for that particular software.</w:t>
      </w:r>
    </w:p>
    <w:p w:rsidR="00A3002E" w:rsidRDefault="00B316C1" w:rsidP="00EA5DC9">
      <w:pPr>
        <w:spacing w:line="480" w:lineRule="auto"/>
        <w:rPr>
          <w:rFonts w:ascii="Times New Roman" w:hAnsi="Times New Roman"/>
        </w:rPr>
      </w:pPr>
      <w:r>
        <w:rPr>
          <w:rFonts w:ascii="Times New Roman" w:hAnsi="Times New Roman"/>
        </w:rPr>
        <w:tab/>
        <w:t xml:space="preserve">The database should be checked at least once a year for accuracy.  Since the beginning of the year and the end of the year are already very busy with distributing </w:t>
      </w:r>
      <w:r w:rsidR="00B90971">
        <w:rPr>
          <w:rFonts w:ascii="Times New Roman" w:hAnsi="Times New Roman"/>
        </w:rPr>
        <w:t>and</w:t>
      </w:r>
      <w:r>
        <w:rPr>
          <w:rFonts w:ascii="Times New Roman" w:hAnsi="Times New Roman"/>
        </w:rPr>
        <w:t xml:space="preserve"> collecting technology </w:t>
      </w:r>
      <w:r w:rsidR="00B90971">
        <w:rPr>
          <w:rFonts w:ascii="Times New Roman" w:hAnsi="Times New Roman"/>
        </w:rPr>
        <w:t>hardware</w:t>
      </w:r>
      <w:r>
        <w:rPr>
          <w:rFonts w:ascii="Times New Roman" w:hAnsi="Times New Roman"/>
        </w:rPr>
        <w:t xml:space="preserve">, the software check should be done at a different point in the year.  The most ideal time would be during </w:t>
      </w:r>
      <w:r w:rsidR="00B90971">
        <w:rPr>
          <w:rFonts w:ascii="Times New Roman" w:hAnsi="Times New Roman"/>
        </w:rPr>
        <w:t xml:space="preserve">one of the </w:t>
      </w:r>
      <w:r>
        <w:rPr>
          <w:rFonts w:ascii="Times New Roman" w:hAnsi="Times New Roman"/>
        </w:rPr>
        <w:t>parent teacher conferences either in November or February.  The teachers on the software team don’t typically have parent teacher conferences to attend, so this would give them a large block of time to confirm where software is loaded and who is responsible for storing the original disks.</w:t>
      </w:r>
      <w:r w:rsidR="00B90971">
        <w:rPr>
          <w:rFonts w:ascii="Times New Roman" w:hAnsi="Times New Roman"/>
        </w:rPr>
        <w:t xml:space="preserve">  Each member of the team could be responsible for checking certain grade levels</w:t>
      </w:r>
      <w:r w:rsidR="001C107A">
        <w:rPr>
          <w:rFonts w:ascii="Times New Roman" w:hAnsi="Times New Roman"/>
        </w:rPr>
        <w:t xml:space="preserve"> to be sure that the software is loaded where it should be and nowhere else.  If software </w:t>
      </w:r>
      <w:r w:rsidR="00A3002E">
        <w:rPr>
          <w:rFonts w:ascii="Times New Roman" w:hAnsi="Times New Roman"/>
        </w:rPr>
        <w:t>were</w:t>
      </w:r>
      <w:r w:rsidR="001C107A">
        <w:rPr>
          <w:rFonts w:ascii="Times New Roman" w:hAnsi="Times New Roman"/>
        </w:rPr>
        <w:t xml:space="preserve"> loaded on too many computers, the team would need to remove the software from any </w:t>
      </w:r>
      <w:r w:rsidR="00A3002E">
        <w:rPr>
          <w:rFonts w:ascii="Times New Roman" w:hAnsi="Times New Roman"/>
        </w:rPr>
        <w:t>extra computers.</w:t>
      </w:r>
    </w:p>
    <w:p w:rsidR="00A3002E" w:rsidRDefault="00A3002E" w:rsidP="00EA5DC9">
      <w:pPr>
        <w:spacing w:line="480" w:lineRule="auto"/>
        <w:rPr>
          <w:rFonts w:ascii="Times New Roman" w:hAnsi="Times New Roman"/>
        </w:rPr>
      </w:pPr>
      <w:r>
        <w:rPr>
          <w:rFonts w:ascii="Times New Roman" w:hAnsi="Times New Roman"/>
        </w:rPr>
        <w:tab/>
        <w:t>Any software tracking system can have its challenges and advantages.  Using a team is effective because the workload and responsibilities can be spread among the members of the team. Grade level teams will feel a sense of autonomy if they are allowed to hold onto the software disks.  A challenge will be ensure that all member of the software team records information accurately onto the database.  The yearly check will help to verify that it has been done correctly as well as check any errors that may have occurred.</w:t>
      </w:r>
    </w:p>
    <w:p w:rsidR="00A3002E" w:rsidRDefault="00A3002E" w:rsidP="00EA5DC9">
      <w:pPr>
        <w:spacing w:line="480" w:lineRule="auto"/>
        <w:rPr>
          <w:rFonts w:ascii="Times New Roman" w:hAnsi="Times New Roman"/>
        </w:rPr>
      </w:pPr>
      <w:r>
        <w:rPr>
          <w:rFonts w:ascii="Times New Roman" w:hAnsi="Times New Roman"/>
        </w:rPr>
        <w:tab/>
        <w:t>Thank you for your attention and consideration,</w:t>
      </w:r>
    </w:p>
    <w:p w:rsidR="001B33DD" w:rsidRPr="00EA5DC9" w:rsidRDefault="00A3002E" w:rsidP="00EA5DC9">
      <w:pPr>
        <w:spacing w:line="480" w:lineRule="auto"/>
        <w:rPr>
          <w:rFonts w:ascii="Times New Roman" w:hAnsi="Times New Roman"/>
        </w:rPr>
      </w:pPr>
      <w:r>
        <w:rPr>
          <w:rFonts w:ascii="Times New Roman" w:hAnsi="Times New Roman"/>
        </w:rPr>
        <w:tab/>
      </w:r>
      <w:r>
        <w:rPr>
          <w:rFonts w:ascii="Times New Roman" w:hAnsi="Times New Roman"/>
        </w:rPr>
        <w:tab/>
        <w:t>Monica Chuppetta</w:t>
      </w:r>
    </w:p>
    <w:sectPr w:rsidR="001B33DD" w:rsidRPr="00EA5DC9" w:rsidSect="001B33DD">
      <w:headerReference w:type="default" r:id="rId7"/>
      <w:footerReference w:type="default" r:id="rId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Lucida Grande">
    <w:charset w:val="00"/>
    <w:family w:val="auto"/>
    <w:pitch w:val="variable"/>
    <w:sig w:usb0="00000203" w:usb1="00000000" w:usb2="00000000" w:usb3="00000000" w:csb0="00000005"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971" w:rsidRPr="001B33DD" w:rsidRDefault="00792BC0" w:rsidP="001B33DD">
    <w:pPr>
      <w:pStyle w:val="Footer"/>
      <w:jc w:val="right"/>
      <w:rPr>
        <w:rFonts w:ascii="Times New Roman" w:hAnsi="Times New Roman"/>
      </w:rPr>
    </w:pPr>
    <w:r w:rsidRPr="001B33DD">
      <w:rPr>
        <w:rStyle w:val="PageNumber"/>
        <w:rFonts w:ascii="Times New Roman" w:hAnsi="Times New Roman"/>
      </w:rPr>
      <w:fldChar w:fldCharType="begin"/>
    </w:r>
    <w:r w:rsidR="00B90971" w:rsidRPr="001B33DD">
      <w:rPr>
        <w:rStyle w:val="PageNumber"/>
        <w:rFonts w:ascii="Times New Roman" w:hAnsi="Times New Roman"/>
      </w:rPr>
      <w:instrText xml:space="preserve"> PAGE </w:instrText>
    </w:r>
    <w:r w:rsidRPr="001B33DD">
      <w:rPr>
        <w:rStyle w:val="PageNumber"/>
        <w:rFonts w:ascii="Times New Roman" w:hAnsi="Times New Roman"/>
      </w:rPr>
      <w:fldChar w:fldCharType="separate"/>
    </w:r>
    <w:r w:rsidR="00FF7253">
      <w:rPr>
        <w:rStyle w:val="PageNumber"/>
        <w:rFonts w:ascii="Times New Roman" w:hAnsi="Times New Roman"/>
        <w:noProof/>
      </w:rPr>
      <w:t>1</w:t>
    </w:r>
    <w:r w:rsidRPr="001B33DD">
      <w:rPr>
        <w:rStyle w:val="PageNumber"/>
        <w:rFonts w:ascii="Times New Roman" w:hAnsi="Times New Roman"/>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971" w:rsidRPr="001B33DD" w:rsidRDefault="00B90971">
    <w:pPr>
      <w:pStyle w:val="Header"/>
      <w:rPr>
        <w:rFonts w:ascii="Times New Roman" w:hAnsi="Times New Roman"/>
      </w:rPr>
    </w:pPr>
    <w:r w:rsidRPr="001B33DD">
      <w:rPr>
        <w:rFonts w:ascii="Times New Roman" w:hAnsi="Times New Roman"/>
      </w:rPr>
      <w:t>Monica Chuppetta</w:t>
    </w:r>
    <w:r w:rsidRPr="001B33DD">
      <w:rPr>
        <w:rFonts w:ascii="Times New Roman" w:hAnsi="Times New Roman"/>
      </w:rPr>
      <w:tab/>
    </w:r>
    <w:r w:rsidRPr="001B33DD">
      <w:rPr>
        <w:rFonts w:ascii="Times New Roman" w:hAnsi="Times New Roman"/>
      </w:rPr>
      <w:tab/>
      <w:t>April 5, 2011</w:t>
    </w:r>
  </w:p>
  <w:p w:rsidR="00B90971" w:rsidRPr="001B33DD" w:rsidRDefault="00B90971">
    <w:pPr>
      <w:pStyle w:val="Header"/>
      <w:rPr>
        <w:rFonts w:ascii="Times New Roman" w:hAnsi="Times New Roman"/>
      </w:rPr>
    </w:pPr>
    <w:r w:rsidRPr="001B33DD">
      <w:rPr>
        <w:rFonts w:ascii="Times New Roman" w:hAnsi="Times New Roman"/>
      </w:rPr>
      <w:t>Software Piracy and Tracking Mini-Paper</w:t>
    </w:r>
    <w:r w:rsidRPr="001B33DD">
      <w:rPr>
        <w:rFonts w:ascii="Times New Roman" w:hAnsi="Times New Roman"/>
      </w:rPr>
      <w:tab/>
    </w:r>
    <w:r>
      <w:rPr>
        <w:rFonts w:ascii="Times New Roman" w:hAnsi="Times New Roman"/>
      </w:rPr>
      <w:tab/>
    </w:r>
    <w:r w:rsidRPr="001B33DD">
      <w:rPr>
        <w:rFonts w:ascii="Times New Roman" w:hAnsi="Times New Roman"/>
      </w:rPr>
      <w:t>ET 680</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7C1C62"/>
    <w:multiLevelType w:val="hybridMultilevel"/>
    <w:tmpl w:val="147C4FF4"/>
    <w:lvl w:ilvl="0" w:tplc="A4EEB3EC">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B33DD"/>
    <w:rsid w:val="00004E27"/>
    <w:rsid w:val="001B33DD"/>
    <w:rsid w:val="001C107A"/>
    <w:rsid w:val="001F244E"/>
    <w:rsid w:val="00792BC0"/>
    <w:rsid w:val="00875EEE"/>
    <w:rsid w:val="008C2B1F"/>
    <w:rsid w:val="009A1FD0"/>
    <w:rsid w:val="00A3002E"/>
    <w:rsid w:val="00AA2E2B"/>
    <w:rsid w:val="00B316C1"/>
    <w:rsid w:val="00B90971"/>
    <w:rsid w:val="00BD49A2"/>
    <w:rsid w:val="00C45598"/>
    <w:rsid w:val="00E25733"/>
    <w:rsid w:val="00EA5DC9"/>
    <w:rsid w:val="00FF725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qFormat="1"/>
  </w:latentStyles>
  <w:style w:type="paragraph" w:default="1" w:styleId="Normal">
    <w:name w:val="Normal"/>
    <w:qFormat/>
    <w:rsid w:val="007E569A"/>
    <w:rPr>
      <w:rFonts w:ascii="Comic Sans MS" w:hAnsi="Comic Sans MS"/>
    </w:rPr>
  </w:style>
  <w:style w:type="paragraph" w:styleId="Heading1">
    <w:name w:val="heading 1"/>
    <w:basedOn w:val="Normal"/>
    <w:next w:val="Normal"/>
    <w:link w:val="Heading1Char"/>
    <w:qFormat/>
    <w:rsid w:val="009A1FD0"/>
    <w:pPr>
      <w:keepNext/>
      <w:jc w:val="center"/>
      <w:outlineLvl w:val="0"/>
    </w:pPr>
    <w:rPr>
      <w:rFonts w:ascii="Times New Roman" w:eastAsia="Times" w:hAnsi="Times New Roman" w:cs="Times New Roman"/>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1B33DD"/>
    <w:pPr>
      <w:tabs>
        <w:tab w:val="center" w:pos="4320"/>
        <w:tab w:val="right" w:pos="8640"/>
      </w:tabs>
    </w:pPr>
  </w:style>
  <w:style w:type="character" w:customStyle="1" w:styleId="HeaderChar">
    <w:name w:val="Header Char"/>
    <w:basedOn w:val="DefaultParagraphFont"/>
    <w:link w:val="Header"/>
    <w:uiPriority w:val="99"/>
    <w:semiHidden/>
    <w:rsid w:val="001B33DD"/>
    <w:rPr>
      <w:rFonts w:ascii="Comic Sans MS" w:hAnsi="Comic Sans MS"/>
    </w:rPr>
  </w:style>
  <w:style w:type="paragraph" w:styleId="Footer">
    <w:name w:val="footer"/>
    <w:basedOn w:val="Normal"/>
    <w:link w:val="FooterChar"/>
    <w:unhideWhenUsed/>
    <w:rsid w:val="001B33DD"/>
    <w:pPr>
      <w:tabs>
        <w:tab w:val="center" w:pos="4320"/>
        <w:tab w:val="right" w:pos="8640"/>
      </w:tabs>
    </w:pPr>
  </w:style>
  <w:style w:type="character" w:customStyle="1" w:styleId="FooterChar">
    <w:name w:val="Footer Char"/>
    <w:basedOn w:val="DefaultParagraphFont"/>
    <w:link w:val="Footer"/>
    <w:uiPriority w:val="99"/>
    <w:semiHidden/>
    <w:rsid w:val="001B33DD"/>
    <w:rPr>
      <w:rFonts w:ascii="Comic Sans MS" w:hAnsi="Comic Sans MS"/>
    </w:rPr>
  </w:style>
  <w:style w:type="character" w:styleId="PageNumber">
    <w:name w:val="page number"/>
    <w:basedOn w:val="DefaultParagraphFont"/>
    <w:uiPriority w:val="99"/>
    <w:semiHidden/>
    <w:unhideWhenUsed/>
    <w:rsid w:val="001B33DD"/>
  </w:style>
  <w:style w:type="paragraph" w:styleId="ListParagraph">
    <w:name w:val="List Paragraph"/>
    <w:basedOn w:val="Normal"/>
    <w:uiPriority w:val="34"/>
    <w:qFormat/>
    <w:rsid w:val="00EA5DC9"/>
    <w:pPr>
      <w:ind w:left="720"/>
      <w:contextualSpacing/>
    </w:pPr>
  </w:style>
  <w:style w:type="character" w:customStyle="1" w:styleId="Heading1Char">
    <w:name w:val="Heading 1 Char"/>
    <w:basedOn w:val="DefaultParagraphFont"/>
    <w:link w:val="Heading1"/>
    <w:rsid w:val="009A1FD0"/>
    <w:rPr>
      <w:rFonts w:ascii="Times New Roman" w:eastAsia="Times" w:hAnsi="Times New Roman" w:cs="Times New Roman"/>
      <w:b/>
      <w:szCs w:val="20"/>
    </w:rPr>
  </w:style>
  <w:style w:type="paragraph" w:styleId="BalloonText">
    <w:name w:val="Balloon Text"/>
    <w:basedOn w:val="Normal"/>
    <w:link w:val="BalloonTextChar"/>
    <w:rsid w:val="009A1FD0"/>
    <w:rPr>
      <w:rFonts w:ascii="Lucida Grande" w:hAnsi="Lucida Grande"/>
      <w:sz w:val="18"/>
      <w:szCs w:val="18"/>
    </w:rPr>
  </w:style>
  <w:style w:type="character" w:customStyle="1" w:styleId="BalloonTextChar">
    <w:name w:val="Balloon Text Char"/>
    <w:basedOn w:val="DefaultParagraphFont"/>
    <w:link w:val="BalloonText"/>
    <w:rsid w:val="009A1FD0"/>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905</Words>
  <Characters>5161</Characters>
  <Application>Microsoft Macintosh Word</Application>
  <DocSecurity>0</DocSecurity>
  <Lines>43</Lines>
  <Paragraphs>10</Paragraphs>
  <ScaleCrop>false</ScaleCrop>
  <Company>HCPSS</Company>
  <LinksUpToDate>false</LinksUpToDate>
  <CharactersWithSpaces>6338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2</cp:revision>
  <dcterms:created xsi:type="dcterms:W3CDTF">2011-04-26T20:56:00Z</dcterms:created>
  <dcterms:modified xsi:type="dcterms:W3CDTF">2011-04-26T20:56:00Z</dcterms:modified>
</cp:coreProperties>
</file>