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94"/>
        <w:gridCol w:w="2394"/>
        <w:gridCol w:w="2394"/>
        <w:gridCol w:w="2394"/>
      </w:tblGrid>
      <w:tr w:rsidR="008B7B1D" w:rsidRPr="008B7B1D">
        <w:tc>
          <w:tcPr>
            <w:tcW w:w="2394" w:type="dxa"/>
          </w:tcPr>
          <w:p w:rsidR="008B7B1D" w:rsidRPr="008B7B1D" w:rsidRDefault="008B7B1D">
            <w:pPr>
              <w:jc w:val="center"/>
              <w:rPr>
                <w:rFonts w:ascii="Times New Roman" w:hAnsi="Times New Roman"/>
              </w:rPr>
            </w:pPr>
          </w:p>
        </w:tc>
        <w:tc>
          <w:tcPr>
            <w:tcW w:w="2394" w:type="dxa"/>
          </w:tcPr>
          <w:p w:rsidR="008B7B1D" w:rsidRPr="008B7B1D" w:rsidRDefault="008B7B1D">
            <w:pPr>
              <w:pStyle w:val="Heading1"/>
            </w:pPr>
            <w:r w:rsidRPr="008B7B1D">
              <w:t>Developing</w:t>
            </w:r>
          </w:p>
        </w:tc>
        <w:tc>
          <w:tcPr>
            <w:tcW w:w="2394" w:type="dxa"/>
          </w:tcPr>
          <w:p w:rsidR="008B7B1D" w:rsidRPr="008B7B1D" w:rsidRDefault="008B7B1D">
            <w:pPr>
              <w:pStyle w:val="Heading1"/>
            </w:pPr>
            <w:r w:rsidRPr="008B7B1D">
              <w:t>Proficient</w:t>
            </w:r>
          </w:p>
        </w:tc>
        <w:tc>
          <w:tcPr>
            <w:tcW w:w="2394" w:type="dxa"/>
          </w:tcPr>
          <w:p w:rsidR="008B7B1D" w:rsidRPr="008B7B1D" w:rsidRDefault="008B7B1D">
            <w:pPr>
              <w:pStyle w:val="Heading1"/>
            </w:pPr>
            <w:r w:rsidRPr="008B7B1D">
              <w:t>Distinguished</w:t>
            </w:r>
          </w:p>
        </w:tc>
      </w:tr>
      <w:tr w:rsidR="008B7B1D" w:rsidRPr="008B7B1D">
        <w:tc>
          <w:tcPr>
            <w:tcW w:w="2394" w:type="dxa"/>
          </w:tcPr>
          <w:p w:rsidR="008B7B1D" w:rsidRPr="008B7B1D" w:rsidRDefault="008B7B1D">
            <w:pPr>
              <w:rPr>
                <w:rFonts w:ascii="Times New Roman" w:hAnsi="Times New Roman"/>
              </w:rPr>
            </w:pPr>
            <w:r w:rsidRPr="008B7B1D">
              <w:rPr>
                <w:rFonts w:ascii="Times New Roman" w:hAnsi="Times New Roman"/>
              </w:rPr>
              <w:t>Number</w:t>
            </w:r>
          </w:p>
        </w:tc>
        <w:tc>
          <w:tcPr>
            <w:tcW w:w="2394" w:type="dxa"/>
          </w:tcPr>
          <w:p w:rsidR="008B7B1D" w:rsidRPr="008B7B1D" w:rsidRDefault="008B7B1D">
            <w:pPr>
              <w:pStyle w:val="Footer"/>
              <w:rPr>
                <w:rFonts w:ascii="Times New Roman" w:hAnsi="Times New Roman"/>
              </w:rPr>
            </w:pPr>
            <w:r w:rsidRPr="008B7B1D">
              <w:rPr>
                <w:rFonts w:ascii="Times New Roman" w:hAnsi="Times New Roman"/>
              </w:rPr>
              <w:t>Includes one specific grant opportunity that is appropriate for your school (maximum grade = C)</w:t>
            </w:r>
          </w:p>
        </w:tc>
        <w:tc>
          <w:tcPr>
            <w:tcW w:w="2394" w:type="dxa"/>
          </w:tcPr>
          <w:p w:rsidR="008B7B1D" w:rsidRPr="008B7B1D" w:rsidRDefault="008B7B1D">
            <w:pPr>
              <w:rPr>
                <w:rFonts w:ascii="Times New Roman" w:hAnsi="Times New Roman"/>
              </w:rPr>
            </w:pPr>
            <w:r w:rsidRPr="008B7B1D">
              <w:rPr>
                <w:rFonts w:ascii="Times New Roman" w:hAnsi="Times New Roman"/>
              </w:rPr>
              <w:t>Includes two specific grant opportunities that are appropriate for your school (maximum grade = B-)</w:t>
            </w:r>
          </w:p>
        </w:tc>
        <w:tc>
          <w:tcPr>
            <w:tcW w:w="2394" w:type="dxa"/>
          </w:tcPr>
          <w:p w:rsidR="008B7B1D" w:rsidRPr="008B7B1D" w:rsidRDefault="008B7B1D">
            <w:pPr>
              <w:rPr>
                <w:rFonts w:ascii="Times New Roman" w:hAnsi="Times New Roman"/>
              </w:rPr>
            </w:pPr>
            <w:r>
              <w:rPr>
                <w:noProof/>
              </w:rPr>
              <w:drawing>
                <wp:inline distT="0" distB="0" distL="0" distR="0">
                  <wp:extent cx="436880" cy="538480"/>
                  <wp:effectExtent l="25400" t="0" r="0" b="0"/>
                  <wp:docPr id="1" name="Picture 1"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ck"/>
                          <pic:cNvPicPr>
                            <a:picLocks noChangeAspect="1" noChangeArrowheads="1"/>
                          </pic:cNvPicPr>
                        </pic:nvPicPr>
                        <pic:blipFill>
                          <a:blip r:embed="rId4"/>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Pr="008B7B1D">
              <w:rPr>
                <w:rFonts w:ascii="Times New Roman" w:hAnsi="Times New Roman"/>
              </w:rPr>
              <w:t>Includes three or more specific grant opportunities that are appropriate for your school (required for A)</w:t>
            </w:r>
          </w:p>
        </w:tc>
      </w:tr>
      <w:tr w:rsidR="008B7B1D" w:rsidRPr="008B7B1D">
        <w:tc>
          <w:tcPr>
            <w:tcW w:w="2394" w:type="dxa"/>
          </w:tcPr>
          <w:p w:rsidR="008B7B1D" w:rsidRPr="008B7B1D" w:rsidRDefault="008B7B1D">
            <w:pPr>
              <w:rPr>
                <w:rFonts w:ascii="Times New Roman" w:hAnsi="Times New Roman"/>
              </w:rPr>
            </w:pPr>
            <w:r w:rsidRPr="008B7B1D">
              <w:rPr>
                <w:rFonts w:ascii="Times New Roman" w:hAnsi="Times New Roman"/>
              </w:rPr>
              <w:t>Details</w:t>
            </w:r>
          </w:p>
        </w:tc>
        <w:tc>
          <w:tcPr>
            <w:tcW w:w="2394" w:type="dxa"/>
          </w:tcPr>
          <w:p w:rsidR="008B7B1D" w:rsidRPr="008B7B1D" w:rsidRDefault="008B7B1D">
            <w:pPr>
              <w:pStyle w:val="Footer"/>
              <w:rPr>
                <w:rFonts w:ascii="Times New Roman" w:hAnsi="Times New Roman"/>
              </w:rPr>
            </w:pPr>
            <w:r w:rsidRPr="008B7B1D">
              <w:rPr>
                <w:rFonts w:ascii="Times New Roman" w:hAnsi="Times New Roman"/>
              </w:rPr>
              <w:t>Includes a limited set of details</w:t>
            </w:r>
          </w:p>
        </w:tc>
        <w:tc>
          <w:tcPr>
            <w:tcW w:w="2394" w:type="dxa"/>
          </w:tcPr>
          <w:p w:rsidR="008B7B1D" w:rsidRPr="008B7B1D" w:rsidRDefault="008B7B1D">
            <w:pPr>
              <w:rPr>
                <w:rFonts w:ascii="Times New Roman" w:hAnsi="Times New Roman"/>
              </w:rPr>
            </w:pPr>
            <w:r>
              <w:rPr>
                <w:noProof/>
              </w:rPr>
              <w:drawing>
                <wp:inline distT="0" distB="0" distL="0" distR="0">
                  <wp:extent cx="436880" cy="538480"/>
                  <wp:effectExtent l="25400" t="0" r="0" b="0"/>
                  <wp:docPr id="4" name="Picture 4"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eck"/>
                          <pic:cNvPicPr>
                            <a:picLocks noChangeAspect="1" noChangeArrowheads="1"/>
                          </pic:cNvPicPr>
                        </pic:nvPicPr>
                        <pic:blipFill>
                          <a:blip r:embed="rId4"/>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Pr="008B7B1D">
              <w:rPr>
                <w:rFonts w:ascii="Times New Roman" w:hAnsi="Times New Roman"/>
              </w:rPr>
              <w:t>Includes a good description of standard details, such as deadlines, eligibility requirements, restrictions on spending, award amounts, etc.</w:t>
            </w:r>
          </w:p>
        </w:tc>
        <w:tc>
          <w:tcPr>
            <w:tcW w:w="2394" w:type="dxa"/>
          </w:tcPr>
          <w:p w:rsidR="008B7B1D" w:rsidRPr="008B7B1D" w:rsidRDefault="008B7B1D">
            <w:pPr>
              <w:rPr>
                <w:rFonts w:ascii="Times New Roman" w:hAnsi="Times New Roman"/>
              </w:rPr>
            </w:pPr>
            <w:r w:rsidRPr="008B7B1D">
              <w:rPr>
                <w:rFonts w:ascii="Times New Roman" w:hAnsi="Times New Roman"/>
              </w:rPr>
              <w:t>Includes details about the grant opportunities that go well beyond a simple summary of the grants' Web sites in addition to the standard things listed under "Proficient."</w:t>
            </w:r>
          </w:p>
        </w:tc>
      </w:tr>
      <w:tr w:rsidR="008B7B1D" w:rsidRPr="008B7B1D">
        <w:tc>
          <w:tcPr>
            <w:tcW w:w="2394" w:type="dxa"/>
          </w:tcPr>
          <w:p w:rsidR="008B7B1D" w:rsidRPr="008B7B1D" w:rsidRDefault="008B7B1D">
            <w:pPr>
              <w:pStyle w:val="Footer"/>
              <w:rPr>
                <w:rFonts w:ascii="Times New Roman" w:hAnsi="Times New Roman"/>
              </w:rPr>
            </w:pPr>
            <w:r w:rsidRPr="008B7B1D">
              <w:rPr>
                <w:rFonts w:ascii="Times New Roman" w:hAnsi="Times New Roman"/>
              </w:rPr>
              <w:t>Extra material</w:t>
            </w:r>
          </w:p>
          <w:p w:rsidR="008B7B1D" w:rsidRPr="008B7B1D" w:rsidRDefault="008B7B1D">
            <w:pPr>
              <w:pStyle w:val="Footer"/>
              <w:rPr>
                <w:rFonts w:ascii="Times New Roman" w:hAnsi="Times New Roman"/>
              </w:rPr>
            </w:pPr>
            <w:r w:rsidRPr="008B7B1D">
              <w:rPr>
                <w:rFonts w:ascii="Times New Roman" w:hAnsi="Times New Roman"/>
              </w:rPr>
              <w:t>(either attach to electronic file or include links to direct locations on grants' sites; only hand in paper as a last resort)</w:t>
            </w:r>
          </w:p>
        </w:tc>
        <w:tc>
          <w:tcPr>
            <w:tcW w:w="2394" w:type="dxa"/>
          </w:tcPr>
          <w:p w:rsidR="008B7B1D" w:rsidRPr="008B7B1D" w:rsidRDefault="008B7B1D">
            <w:pPr>
              <w:pStyle w:val="Footer"/>
              <w:rPr>
                <w:rFonts w:ascii="Times New Roman" w:hAnsi="Times New Roman"/>
              </w:rPr>
            </w:pPr>
            <w:r w:rsidRPr="008B7B1D">
              <w:rPr>
                <w:rFonts w:ascii="Times New Roman" w:hAnsi="Times New Roman"/>
              </w:rPr>
              <w:t>Includes no supplementary material for most of the grants</w:t>
            </w:r>
          </w:p>
        </w:tc>
        <w:tc>
          <w:tcPr>
            <w:tcW w:w="2394" w:type="dxa"/>
          </w:tcPr>
          <w:p w:rsidR="008B7B1D" w:rsidRPr="008B7B1D" w:rsidRDefault="008B7B1D">
            <w:pPr>
              <w:rPr>
                <w:rFonts w:ascii="Times New Roman" w:hAnsi="Times New Roman"/>
              </w:rPr>
            </w:pPr>
            <w:r w:rsidRPr="008B7B1D">
              <w:rPr>
                <w:rFonts w:ascii="Times New Roman" w:hAnsi="Times New Roman"/>
              </w:rPr>
              <w:t>Attaches some supplementary material, such as a link to the main Web sites of the grants.</w:t>
            </w:r>
          </w:p>
        </w:tc>
        <w:tc>
          <w:tcPr>
            <w:tcW w:w="2394" w:type="dxa"/>
          </w:tcPr>
          <w:p w:rsidR="008B7B1D" w:rsidRPr="008B7B1D" w:rsidRDefault="00EA4226">
            <w:pPr>
              <w:rPr>
                <w:rFonts w:ascii="Times New Roman" w:hAnsi="Times New Roman"/>
              </w:rPr>
            </w:pPr>
            <w:r w:rsidRPr="00EA4226">
              <w:rPr>
                <w:rFonts w:ascii="Times New Roman" w:hAnsi="Times New Roman"/>
                <w:noProof/>
              </w:rPr>
              <w:drawing>
                <wp:inline distT="0" distB="0" distL="0" distR="0">
                  <wp:extent cx="436880" cy="538480"/>
                  <wp:effectExtent l="25400" t="0" r="0" b="0"/>
                  <wp:docPr id="2" name="Picture 7"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eck"/>
                          <pic:cNvPicPr>
                            <a:picLocks noChangeAspect="1" noChangeArrowheads="1"/>
                          </pic:cNvPicPr>
                        </pic:nvPicPr>
                        <pic:blipFill>
                          <a:blip r:embed="rId4"/>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008B7B1D" w:rsidRPr="008B7B1D">
              <w:rPr>
                <w:rFonts w:ascii="Times New Roman" w:hAnsi="Times New Roman"/>
              </w:rPr>
              <w:t>Attaches supplementary material that goes beyond a link to the grant Web site. This could include links to such things as a description of the grants and the grant application forms</w:t>
            </w:r>
          </w:p>
        </w:tc>
      </w:tr>
      <w:tr w:rsidR="008B7B1D" w:rsidRPr="008B7B1D">
        <w:tc>
          <w:tcPr>
            <w:tcW w:w="2394" w:type="dxa"/>
          </w:tcPr>
          <w:p w:rsidR="008B7B1D" w:rsidRPr="008B7B1D" w:rsidRDefault="008B7B1D">
            <w:pPr>
              <w:pStyle w:val="Footer"/>
              <w:rPr>
                <w:rFonts w:ascii="Times New Roman" w:hAnsi="Times New Roman"/>
              </w:rPr>
            </w:pPr>
            <w:r w:rsidRPr="008B7B1D">
              <w:rPr>
                <w:rFonts w:ascii="Times New Roman" w:hAnsi="Times New Roman"/>
              </w:rPr>
              <w:t>Pros and cons</w:t>
            </w:r>
          </w:p>
        </w:tc>
        <w:tc>
          <w:tcPr>
            <w:tcW w:w="2394" w:type="dxa"/>
          </w:tcPr>
          <w:p w:rsidR="008B7B1D" w:rsidRPr="008B7B1D" w:rsidRDefault="008B7B1D">
            <w:pPr>
              <w:pStyle w:val="Footer"/>
              <w:rPr>
                <w:rFonts w:ascii="Times New Roman" w:hAnsi="Times New Roman"/>
              </w:rPr>
            </w:pPr>
            <w:r w:rsidRPr="008B7B1D">
              <w:rPr>
                <w:rFonts w:ascii="Times New Roman" w:hAnsi="Times New Roman"/>
              </w:rPr>
              <w:t>Does not include pros and cons</w:t>
            </w:r>
          </w:p>
        </w:tc>
        <w:tc>
          <w:tcPr>
            <w:tcW w:w="2394" w:type="dxa"/>
          </w:tcPr>
          <w:p w:rsidR="008B7B1D" w:rsidRPr="008B7B1D" w:rsidRDefault="008B7B1D">
            <w:pPr>
              <w:rPr>
                <w:rFonts w:ascii="Times New Roman" w:hAnsi="Times New Roman"/>
              </w:rPr>
            </w:pPr>
            <w:r w:rsidRPr="008B7B1D">
              <w:rPr>
                <w:rFonts w:ascii="Times New Roman" w:hAnsi="Times New Roman"/>
              </w:rPr>
              <w:t>Briefly discusses pros and cons of applying for the grants</w:t>
            </w:r>
          </w:p>
        </w:tc>
        <w:tc>
          <w:tcPr>
            <w:tcW w:w="2394" w:type="dxa"/>
          </w:tcPr>
          <w:p w:rsidR="008B7B1D" w:rsidRPr="008B7B1D" w:rsidRDefault="008B7B1D">
            <w:pPr>
              <w:rPr>
                <w:rFonts w:ascii="Times New Roman" w:hAnsi="Times New Roman"/>
              </w:rPr>
            </w:pPr>
            <w:r>
              <w:rPr>
                <w:noProof/>
              </w:rPr>
              <w:drawing>
                <wp:inline distT="0" distB="0" distL="0" distR="0">
                  <wp:extent cx="436880" cy="538480"/>
                  <wp:effectExtent l="25400" t="0" r="0" b="0"/>
                  <wp:docPr id="10" name="Picture 10"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eck"/>
                          <pic:cNvPicPr>
                            <a:picLocks noChangeAspect="1" noChangeArrowheads="1"/>
                          </pic:cNvPicPr>
                        </pic:nvPicPr>
                        <pic:blipFill>
                          <a:blip r:embed="rId4"/>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Pr="008B7B1D">
              <w:rPr>
                <w:rFonts w:ascii="Times New Roman" w:hAnsi="Times New Roman"/>
              </w:rPr>
              <w:t>Gives a good analysis of the pros and cons of applying for the grants that could help your administration and/or tech committee decide whether or not to apply</w:t>
            </w:r>
          </w:p>
        </w:tc>
      </w:tr>
      <w:tr w:rsidR="008B7B1D" w:rsidRPr="008B7B1D">
        <w:tc>
          <w:tcPr>
            <w:tcW w:w="2394" w:type="dxa"/>
          </w:tcPr>
          <w:p w:rsidR="008B7B1D" w:rsidRPr="008B7B1D" w:rsidRDefault="008B7B1D">
            <w:pPr>
              <w:pStyle w:val="Footer"/>
              <w:rPr>
                <w:rFonts w:ascii="Times New Roman" w:hAnsi="Times New Roman"/>
              </w:rPr>
            </w:pPr>
            <w:r w:rsidRPr="008B7B1D">
              <w:rPr>
                <w:rFonts w:ascii="Times New Roman" w:hAnsi="Times New Roman"/>
              </w:rPr>
              <w:t>Large Grant</w:t>
            </w:r>
          </w:p>
        </w:tc>
        <w:tc>
          <w:tcPr>
            <w:tcW w:w="2394" w:type="dxa"/>
          </w:tcPr>
          <w:p w:rsidR="008B7B1D" w:rsidRPr="008B7B1D" w:rsidRDefault="008B7B1D">
            <w:pPr>
              <w:pStyle w:val="Footer"/>
              <w:rPr>
                <w:rFonts w:ascii="Times New Roman" w:hAnsi="Times New Roman"/>
              </w:rPr>
            </w:pPr>
          </w:p>
        </w:tc>
        <w:tc>
          <w:tcPr>
            <w:tcW w:w="2394" w:type="dxa"/>
          </w:tcPr>
          <w:p w:rsidR="008B7B1D" w:rsidRPr="008B7B1D" w:rsidRDefault="008B7B1D">
            <w:pPr>
              <w:rPr>
                <w:rFonts w:ascii="Times New Roman" w:hAnsi="Times New Roman"/>
              </w:rPr>
            </w:pPr>
            <w:r w:rsidRPr="008B7B1D">
              <w:rPr>
                <w:rFonts w:ascii="Times New Roman" w:hAnsi="Times New Roman"/>
              </w:rPr>
              <w:t>Includes only small grants (maximum grade = B)</w:t>
            </w:r>
          </w:p>
        </w:tc>
        <w:tc>
          <w:tcPr>
            <w:tcW w:w="2394" w:type="dxa"/>
          </w:tcPr>
          <w:p w:rsidR="008B7B1D" w:rsidRPr="008B7B1D" w:rsidRDefault="008B7B1D">
            <w:pPr>
              <w:rPr>
                <w:rFonts w:ascii="Times New Roman" w:hAnsi="Times New Roman"/>
              </w:rPr>
            </w:pPr>
            <w:r>
              <w:rPr>
                <w:noProof/>
              </w:rPr>
              <w:drawing>
                <wp:inline distT="0" distB="0" distL="0" distR="0">
                  <wp:extent cx="436880" cy="538480"/>
                  <wp:effectExtent l="25400" t="0" r="0" b="0"/>
                  <wp:docPr id="13" name="Picture 13"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eck"/>
                          <pic:cNvPicPr>
                            <a:picLocks noChangeAspect="1" noChangeArrowheads="1"/>
                          </pic:cNvPicPr>
                        </pic:nvPicPr>
                        <pic:blipFill>
                          <a:blip r:embed="rId4"/>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Pr="008B7B1D">
              <w:rPr>
                <w:rFonts w:ascii="Times New Roman" w:hAnsi="Times New Roman"/>
              </w:rPr>
              <w:t>Includes at least one grant that is for amounts of at least six thousand dollars (required for an A grade)</w:t>
            </w:r>
          </w:p>
        </w:tc>
      </w:tr>
      <w:tr w:rsidR="008B7B1D" w:rsidRPr="008B7B1D">
        <w:trPr>
          <w:trHeight w:val="2474"/>
        </w:trPr>
        <w:tc>
          <w:tcPr>
            <w:tcW w:w="2394" w:type="dxa"/>
          </w:tcPr>
          <w:p w:rsidR="008B7B1D" w:rsidRPr="008B7B1D" w:rsidRDefault="008B7B1D">
            <w:pPr>
              <w:pStyle w:val="Footer"/>
              <w:rPr>
                <w:rFonts w:ascii="Times New Roman" w:hAnsi="Times New Roman"/>
              </w:rPr>
            </w:pPr>
            <w:r w:rsidRPr="008B7B1D">
              <w:rPr>
                <w:rFonts w:ascii="Times New Roman" w:hAnsi="Times New Roman"/>
              </w:rPr>
              <w:t>Mechanics</w:t>
            </w:r>
          </w:p>
        </w:tc>
        <w:tc>
          <w:tcPr>
            <w:tcW w:w="2394" w:type="dxa"/>
          </w:tcPr>
          <w:p w:rsidR="008B7B1D" w:rsidRPr="008B7B1D" w:rsidRDefault="008B7B1D">
            <w:pPr>
              <w:pStyle w:val="Footer"/>
              <w:rPr>
                <w:rFonts w:ascii="Times New Roman" w:hAnsi="Times New Roman"/>
              </w:rPr>
            </w:pPr>
            <w:r w:rsidRPr="008B7B1D">
              <w:rPr>
                <w:rFonts w:ascii="Times New Roman" w:hAnsi="Times New Roman"/>
              </w:rPr>
              <w:t>Contains many grammar, spelling, and/or usage errors or is clearly stretching to fill space and/or does not have numbered pages or appropriate font size</w:t>
            </w:r>
          </w:p>
        </w:tc>
        <w:tc>
          <w:tcPr>
            <w:tcW w:w="2394" w:type="dxa"/>
          </w:tcPr>
          <w:p w:rsidR="008B7B1D" w:rsidRPr="008B7B1D" w:rsidRDefault="008B7B1D">
            <w:pPr>
              <w:rPr>
                <w:rFonts w:ascii="Times New Roman" w:hAnsi="Times New Roman"/>
              </w:rPr>
            </w:pPr>
            <w:r>
              <w:rPr>
                <w:noProof/>
              </w:rPr>
              <w:drawing>
                <wp:inline distT="0" distB="0" distL="0" distR="0">
                  <wp:extent cx="762000" cy="538480"/>
                  <wp:effectExtent l="25400" t="0" r="0" b="0"/>
                  <wp:docPr id="16" name="Picture 16" descr="checkmi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heckminus"/>
                          <pic:cNvPicPr>
                            <a:picLocks noChangeAspect="1" noChangeArrowheads="1"/>
                          </pic:cNvPicPr>
                        </pic:nvPicPr>
                        <pic:blipFill>
                          <a:blip r:embed="rId5"/>
                          <a:srcRect/>
                          <a:stretch>
                            <a:fillRect/>
                          </a:stretch>
                        </pic:blipFill>
                        <pic:spPr bwMode="auto">
                          <a:xfrm>
                            <a:off x="0" y="0"/>
                            <a:ext cx="762000" cy="538480"/>
                          </a:xfrm>
                          <a:prstGeom prst="rect">
                            <a:avLst/>
                          </a:prstGeom>
                          <a:noFill/>
                          <a:ln w="9525">
                            <a:noFill/>
                            <a:miter lim="800000"/>
                            <a:headEnd/>
                            <a:tailEnd/>
                          </a:ln>
                        </pic:spPr>
                      </pic:pic>
                    </a:graphicData>
                  </a:graphic>
                </wp:inline>
              </w:drawing>
            </w:r>
            <w:r w:rsidRPr="008B7B1D">
              <w:rPr>
                <w:rFonts w:ascii="Times New Roman" w:hAnsi="Times New Roman"/>
              </w:rPr>
              <w:t>Contains a few grammar, spelling, and/or usage errors or is too long or too short, and/or does not have numbered pages or appropriate font size</w:t>
            </w:r>
          </w:p>
        </w:tc>
        <w:tc>
          <w:tcPr>
            <w:tcW w:w="2394" w:type="dxa"/>
          </w:tcPr>
          <w:p w:rsidR="008B7B1D" w:rsidRPr="008B7B1D" w:rsidRDefault="008B7B1D">
            <w:pPr>
              <w:rPr>
                <w:rFonts w:ascii="Times New Roman" w:hAnsi="Times New Roman"/>
              </w:rPr>
            </w:pPr>
            <w:r w:rsidRPr="008B7B1D">
              <w:rPr>
                <w:rFonts w:ascii="Times New Roman" w:hAnsi="Times New Roman"/>
              </w:rPr>
              <w:t>Contains correct grammar, spelling, and usage throughout and is approximately 2 pages per grant pages with 12-point font, double-spaced, and numbered pages</w:t>
            </w:r>
          </w:p>
        </w:tc>
      </w:tr>
    </w:tbl>
    <w:p w:rsidR="00EA4226" w:rsidRDefault="008B7B1D" w:rsidP="00C377A8">
      <w:pPr>
        <w:spacing w:line="480" w:lineRule="auto"/>
        <w:rPr>
          <w:rFonts w:ascii="Times New Roman" w:hAnsi="Times New Roman"/>
        </w:rPr>
      </w:pPr>
      <w:r w:rsidRPr="00EA4226">
        <w:rPr>
          <w:rFonts w:ascii="Times New Roman" w:hAnsi="Times New Roman"/>
          <w:strike/>
        </w:rPr>
        <w:t>You only have supplementary material (in the form of a link to the grant) for one of the grants.</w:t>
      </w:r>
      <w:r>
        <w:rPr>
          <w:rFonts w:ascii="Times New Roman" w:hAnsi="Times New Roman"/>
        </w:rPr>
        <w:t xml:space="preserve"> </w:t>
      </w:r>
      <w:r w:rsidR="00EA4226">
        <w:rPr>
          <w:rFonts w:ascii="Times New Roman" w:hAnsi="Times New Roman"/>
        </w:rPr>
        <w:t>I found them. Sorry for the confusion. Thanks for pointing out my mistake (that’s a serious thanks, not a sarcastic thanks; I really do appreciate this so we can get it right).</w:t>
      </w:r>
    </w:p>
    <w:p w:rsidR="00EA4226" w:rsidRDefault="00EA4226" w:rsidP="00C377A8">
      <w:pPr>
        <w:spacing w:line="480" w:lineRule="auto"/>
        <w:rPr>
          <w:rFonts w:ascii="Times New Roman" w:hAnsi="Times New Roman"/>
        </w:rPr>
      </w:pPr>
    </w:p>
    <w:p w:rsidR="008B7B1D" w:rsidRDefault="008B7B1D" w:rsidP="00C377A8">
      <w:pPr>
        <w:spacing w:line="480" w:lineRule="auto"/>
        <w:rPr>
          <w:rFonts w:ascii="Times New Roman" w:hAnsi="Times New Roman"/>
        </w:rPr>
      </w:pPr>
      <w:r>
        <w:rPr>
          <w:rFonts w:ascii="Times New Roman" w:hAnsi="Times New Roman"/>
        </w:rPr>
        <w:t xml:space="preserve">You have found some interesting grants that can benefit your school. Grade: </w:t>
      </w:r>
      <w:r w:rsidR="00EA4226">
        <w:rPr>
          <w:rFonts w:ascii="Times New Roman" w:hAnsi="Times New Roman"/>
        </w:rPr>
        <w:t>A-</w:t>
      </w:r>
    </w:p>
    <w:p w:rsidR="008B7B1D" w:rsidRDefault="008B7B1D" w:rsidP="00C377A8">
      <w:pPr>
        <w:spacing w:line="480" w:lineRule="auto"/>
        <w:rPr>
          <w:rFonts w:ascii="Times New Roman" w:hAnsi="Times New Roman"/>
        </w:rPr>
      </w:pPr>
    </w:p>
    <w:p w:rsidR="00C377A8" w:rsidRPr="00C377A8" w:rsidRDefault="008B7B1D" w:rsidP="00C377A8">
      <w:pPr>
        <w:spacing w:line="480" w:lineRule="auto"/>
        <w:rPr>
          <w:rFonts w:ascii="Times New Roman" w:hAnsi="Times New Roman"/>
        </w:rPr>
      </w:pPr>
      <w:r>
        <w:rPr>
          <w:rFonts w:ascii="Times New Roman" w:hAnsi="Times New Roman"/>
        </w:rPr>
        <w:br w:type="page"/>
      </w:r>
      <w:r w:rsidR="00C377A8" w:rsidRPr="00C377A8">
        <w:rPr>
          <w:rFonts w:ascii="Times New Roman" w:hAnsi="Times New Roman"/>
        </w:rPr>
        <w:t>Mr. Larner,</w:t>
      </w:r>
    </w:p>
    <w:p w:rsidR="00300D69" w:rsidRDefault="00C377A8" w:rsidP="00C377A8">
      <w:pPr>
        <w:spacing w:line="480" w:lineRule="auto"/>
        <w:ind w:firstLine="720"/>
        <w:rPr>
          <w:rFonts w:ascii="Times New Roman" w:hAnsi="Times New Roman"/>
        </w:rPr>
      </w:pPr>
      <w:r w:rsidRPr="00C377A8">
        <w:rPr>
          <w:rFonts w:ascii="Times New Roman" w:hAnsi="Times New Roman"/>
        </w:rPr>
        <w:t xml:space="preserve">In an effort to help our school acquire new technologies </w:t>
      </w:r>
      <w:r>
        <w:rPr>
          <w:rFonts w:ascii="Times New Roman" w:hAnsi="Times New Roman"/>
        </w:rPr>
        <w:t xml:space="preserve">and resources, I have found several grants that our school may benefit from.  The first grant that I found is through Dollar General.  The Dollar General Back to School Literacy Grant is aimed to help school media centers to gain materials that would help with the growth of literacy </w:t>
      </w:r>
      <w:r w:rsidR="00D95342">
        <w:rPr>
          <w:rFonts w:ascii="Times New Roman" w:hAnsi="Times New Roman"/>
        </w:rPr>
        <w:t xml:space="preserve">goals </w:t>
      </w:r>
      <w:r>
        <w:rPr>
          <w:rFonts w:ascii="Times New Roman" w:hAnsi="Times New Roman"/>
        </w:rPr>
        <w:t xml:space="preserve">throughout the school.  Dollar General will only consider public, private, or charter schools that serve any students from </w:t>
      </w:r>
      <w:r w:rsidR="007F29A7">
        <w:rPr>
          <w:rFonts w:ascii="Times New Roman" w:hAnsi="Times New Roman"/>
        </w:rPr>
        <w:t xml:space="preserve">grades </w:t>
      </w:r>
      <w:r>
        <w:rPr>
          <w:rFonts w:ascii="Times New Roman" w:hAnsi="Times New Roman"/>
        </w:rPr>
        <w:t>K-12.  To keep the funding for the grant within the communities that Dollar General serves, the grant only applies to schools with</w:t>
      </w:r>
      <w:del w:id="0" w:author="David Marcovitz" w:date="2011-05-05T14:47:00Z">
        <w:r w:rsidDel="008B7B1D">
          <w:rPr>
            <w:rFonts w:ascii="Times New Roman" w:hAnsi="Times New Roman"/>
          </w:rPr>
          <w:delText xml:space="preserve"> </w:delText>
        </w:r>
      </w:del>
      <w:r>
        <w:rPr>
          <w:rFonts w:ascii="Times New Roman" w:hAnsi="Times New Roman"/>
        </w:rPr>
        <w:t xml:space="preserve">in a </w:t>
      </w:r>
      <w:r w:rsidR="007F29A7">
        <w:rPr>
          <w:rFonts w:ascii="Times New Roman" w:hAnsi="Times New Roman"/>
        </w:rPr>
        <w:t>20-mile</w:t>
      </w:r>
      <w:r>
        <w:rPr>
          <w:rFonts w:ascii="Times New Roman" w:hAnsi="Times New Roman"/>
        </w:rPr>
        <w:t xml:space="preserve"> radiu</w:t>
      </w:r>
      <w:r w:rsidR="007F29A7">
        <w:rPr>
          <w:rFonts w:ascii="Times New Roman" w:hAnsi="Times New Roman"/>
        </w:rPr>
        <w:t xml:space="preserve">s of any Dollar General store.  A quick questionnaire prior to the application process helps to determine if a school is eligible based on the 4 basic criteria.  After the questionnaire, the applicant would need to create a user account before actually seeing the application.  </w:t>
      </w:r>
      <w:r w:rsidR="00300D69">
        <w:rPr>
          <w:rFonts w:ascii="Times New Roman" w:hAnsi="Times New Roman"/>
        </w:rPr>
        <w:t>The applications for this grant need to be submitted by May 18, 2011, with a maximum amount of $5,000</w:t>
      </w:r>
      <w:r w:rsidR="00D95342">
        <w:rPr>
          <w:rFonts w:ascii="Times New Roman" w:hAnsi="Times New Roman"/>
        </w:rPr>
        <w:t xml:space="preserve"> to be awarded per school</w:t>
      </w:r>
      <w:r w:rsidR="00300D69">
        <w:rPr>
          <w:rFonts w:ascii="Times New Roman" w:hAnsi="Times New Roman"/>
        </w:rPr>
        <w:t xml:space="preserve">.  </w:t>
      </w:r>
    </w:p>
    <w:p w:rsidR="004D7AD5" w:rsidRDefault="00C377A8" w:rsidP="00300D69">
      <w:pPr>
        <w:spacing w:line="480" w:lineRule="auto"/>
        <w:ind w:firstLine="720"/>
        <w:rPr>
          <w:rFonts w:ascii="Times New Roman" w:hAnsi="Times New Roman"/>
        </w:rPr>
      </w:pPr>
      <w:r>
        <w:rPr>
          <w:rFonts w:ascii="Times New Roman" w:hAnsi="Times New Roman"/>
        </w:rPr>
        <w:t>An emphasis is placed on using the grant</w:t>
      </w:r>
      <w:r w:rsidR="00300D69">
        <w:rPr>
          <w:rFonts w:ascii="Times New Roman" w:hAnsi="Times New Roman"/>
        </w:rPr>
        <w:t xml:space="preserve"> for a school’s media center in order to implement literacy programs by purchasing new technology equipment</w:t>
      </w:r>
      <w:r w:rsidR="00D95342">
        <w:rPr>
          <w:rFonts w:ascii="Times New Roman" w:hAnsi="Times New Roman"/>
        </w:rPr>
        <w:t>,</w:t>
      </w:r>
      <w:r w:rsidR="00300D69">
        <w:rPr>
          <w:rFonts w:ascii="Times New Roman" w:hAnsi="Times New Roman"/>
        </w:rPr>
        <w:t xml:space="preserve"> materials</w:t>
      </w:r>
      <w:r w:rsidR="00D95342">
        <w:rPr>
          <w:rFonts w:ascii="Times New Roman" w:hAnsi="Times New Roman"/>
        </w:rPr>
        <w:t>,</w:t>
      </w:r>
      <w:r w:rsidR="00300D69">
        <w:rPr>
          <w:rFonts w:ascii="Times New Roman" w:hAnsi="Times New Roman"/>
        </w:rPr>
        <w:t xml:space="preserve"> or software for literacy programs.  </w:t>
      </w:r>
      <w:r>
        <w:rPr>
          <w:rFonts w:ascii="Times New Roman" w:hAnsi="Times New Roman"/>
        </w:rPr>
        <w:t xml:space="preserve">With </w:t>
      </w:r>
      <w:r w:rsidR="00300D69">
        <w:rPr>
          <w:rFonts w:ascii="Times New Roman" w:hAnsi="Times New Roman"/>
        </w:rPr>
        <w:t>this purpose</w:t>
      </w:r>
      <w:r>
        <w:rPr>
          <w:rFonts w:ascii="Times New Roman" w:hAnsi="Times New Roman"/>
        </w:rPr>
        <w:t xml:space="preserve"> in mind, I have two possible uses for this grant.</w:t>
      </w:r>
      <w:r w:rsidR="00300D69">
        <w:rPr>
          <w:rFonts w:ascii="Times New Roman" w:hAnsi="Times New Roman"/>
        </w:rPr>
        <w:t xml:space="preserve">  </w:t>
      </w:r>
      <w:r>
        <w:rPr>
          <w:rFonts w:ascii="Times New Roman" w:hAnsi="Times New Roman"/>
        </w:rPr>
        <w:t>My first thought</w:t>
      </w:r>
      <w:r w:rsidR="00300D69">
        <w:rPr>
          <w:rFonts w:ascii="Times New Roman" w:hAnsi="Times New Roman"/>
        </w:rPr>
        <w:t xml:space="preserve"> to help with expanding literacy and reading instruction would be through the use of an instructional resource center.  The website Reading A to Z (</w:t>
      </w:r>
      <w:hyperlink r:id="rId6" w:history="1">
        <w:r w:rsidR="00300D69" w:rsidRPr="00B50390">
          <w:rPr>
            <w:rStyle w:val="Hyperlink"/>
            <w:rFonts w:ascii="Times New Roman" w:hAnsi="Times New Roman"/>
          </w:rPr>
          <w:t>http://www.readingatoz.com</w:t>
        </w:r>
      </w:hyperlink>
      <w:r w:rsidR="00300D69">
        <w:rPr>
          <w:rFonts w:ascii="Times New Roman" w:hAnsi="Times New Roman"/>
        </w:rPr>
        <w:t>) is a great, subscription</w:t>
      </w:r>
      <w:ins w:id="1" w:author="David Marcovitz" w:date="2011-05-05T14:48:00Z">
        <w:r w:rsidR="008B7B1D">
          <w:rPr>
            <w:rFonts w:ascii="Times New Roman" w:hAnsi="Times New Roman"/>
          </w:rPr>
          <w:t>-</w:t>
        </w:r>
      </w:ins>
      <w:del w:id="2" w:author="David Marcovitz" w:date="2011-05-05T14:48:00Z">
        <w:r w:rsidR="00300D69" w:rsidDel="008B7B1D">
          <w:rPr>
            <w:rFonts w:ascii="Times New Roman" w:hAnsi="Times New Roman"/>
          </w:rPr>
          <w:delText xml:space="preserve"> </w:delText>
        </w:r>
      </w:del>
      <w:r w:rsidR="00300D69">
        <w:rPr>
          <w:rFonts w:ascii="Times New Roman" w:hAnsi="Times New Roman"/>
        </w:rPr>
        <w:t>required</w:t>
      </w:r>
      <w:del w:id="3" w:author="David Marcovitz" w:date="2011-05-05T14:48:00Z">
        <w:r w:rsidR="007F29A7" w:rsidDel="008B7B1D">
          <w:rPr>
            <w:rFonts w:ascii="Times New Roman" w:hAnsi="Times New Roman"/>
          </w:rPr>
          <w:delText>,</w:delText>
        </w:r>
      </w:del>
      <w:r w:rsidR="00300D69">
        <w:rPr>
          <w:rFonts w:ascii="Times New Roman" w:hAnsi="Times New Roman"/>
        </w:rPr>
        <w:t xml:space="preserve"> resource</w:t>
      </w:r>
      <w:r w:rsidR="007F29A7">
        <w:rPr>
          <w:rFonts w:ascii="Times New Roman" w:hAnsi="Times New Roman"/>
        </w:rPr>
        <w:t xml:space="preserve"> for teachers</w:t>
      </w:r>
      <w:r w:rsidR="00300D69">
        <w:rPr>
          <w:rFonts w:ascii="Times New Roman" w:hAnsi="Times New Roman"/>
        </w:rPr>
        <w:t>.  The site includes pr</w:t>
      </w:r>
      <w:r w:rsidR="00D95342">
        <w:rPr>
          <w:rFonts w:ascii="Times New Roman" w:hAnsi="Times New Roman"/>
        </w:rPr>
        <w:t>intable</w:t>
      </w:r>
      <w:ins w:id="4" w:author="David Marcovitz" w:date="2011-05-05T14:48:00Z">
        <w:r w:rsidR="008B7B1D">
          <w:rPr>
            <w:rFonts w:ascii="Times New Roman" w:hAnsi="Times New Roman"/>
          </w:rPr>
          <w:t xml:space="preserve"> </w:t>
        </w:r>
      </w:ins>
      <w:del w:id="5" w:author="David Marcovitz" w:date="2011-05-05T14:48:00Z">
        <w:r w:rsidR="00D95342" w:rsidDel="008B7B1D">
          <w:rPr>
            <w:rFonts w:ascii="Times New Roman" w:hAnsi="Times New Roman"/>
          </w:rPr>
          <w:delText>-</w:delText>
        </w:r>
      </w:del>
      <w:r w:rsidR="00D95342">
        <w:rPr>
          <w:rFonts w:ascii="Times New Roman" w:hAnsi="Times New Roman"/>
        </w:rPr>
        <w:t>leveled readers, poems</w:t>
      </w:r>
      <w:r w:rsidR="00300D69">
        <w:rPr>
          <w:rFonts w:ascii="Times New Roman" w:hAnsi="Times New Roman"/>
        </w:rPr>
        <w:t>, phonics, vocabulary</w:t>
      </w:r>
      <w:r w:rsidR="00D95342">
        <w:rPr>
          <w:rFonts w:ascii="Times New Roman" w:hAnsi="Times New Roman"/>
        </w:rPr>
        <w:t>, and tools for assessments</w:t>
      </w:r>
      <w:r w:rsidR="00300D69">
        <w:rPr>
          <w:rFonts w:ascii="Times New Roman" w:hAnsi="Times New Roman"/>
        </w:rPr>
        <w:t xml:space="preserve">.  Each reading teacher could have a subscription to the website in order to help supplement our guided reading books and other resources.  </w:t>
      </w:r>
      <w:r w:rsidR="004D7AD5">
        <w:rPr>
          <w:rFonts w:ascii="Times New Roman" w:hAnsi="Times New Roman"/>
        </w:rPr>
        <w:t>With e</w:t>
      </w:r>
      <w:r w:rsidR="00300D69">
        <w:rPr>
          <w:rFonts w:ascii="Times New Roman" w:hAnsi="Times New Roman"/>
        </w:rPr>
        <w:t xml:space="preserve">ach subscription </w:t>
      </w:r>
      <w:r w:rsidR="004D7AD5">
        <w:rPr>
          <w:rFonts w:ascii="Times New Roman" w:hAnsi="Times New Roman"/>
        </w:rPr>
        <w:t>costing</w:t>
      </w:r>
      <w:r w:rsidR="00300D69">
        <w:rPr>
          <w:rFonts w:ascii="Times New Roman" w:hAnsi="Times New Roman"/>
        </w:rPr>
        <w:t xml:space="preserve"> $69.95</w:t>
      </w:r>
      <w:r w:rsidR="004D7AD5">
        <w:rPr>
          <w:rFonts w:ascii="Times New Roman" w:hAnsi="Times New Roman"/>
        </w:rPr>
        <w:t xml:space="preserve">, and with about 30 reading teachers in the school, we would need to request $2,098.50 </w:t>
      </w:r>
      <w:r w:rsidR="007F29A7">
        <w:rPr>
          <w:rFonts w:ascii="Times New Roman" w:hAnsi="Times New Roman"/>
        </w:rPr>
        <w:t>from</w:t>
      </w:r>
      <w:r w:rsidR="004D7AD5">
        <w:rPr>
          <w:rFonts w:ascii="Times New Roman" w:hAnsi="Times New Roman"/>
        </w:rPr>
        <w:t xml:space="preserve"> this grant</w:t>
      </w:r>
      <w:r w:rsidR="002A6FAC">
        <w:rPr>
          <w:rFonts w:ascii="Times New Roman" w:hAnsi="Times New Roman"/>
        </w:rPr>
        <w:t>.</w:t>
      </w:r>
      <w:r w:rsidR="007F29A7">
        <w:rPr>
          <w:rFonts w:ascii="Times New Roman" w:hAnsi="Times New Roman"/>
        </w:rPr>
        <w:t xml:space="preserve">  Reading A to Z would be able to benefit all students in the building through reading instruction.  Teachers would also be able to access the website from home, which can be helpful for planning.</w:t>
      </w:r>
    </w:p>
    <w:p w:rsidR="008C0858" w:rsidRDefault="004D7AD5" w:rsidP="005864FC">
      <w:pPr>
        <w:spacing w:line="480" w:lineRule="auto"/>
        <w:ind w:firstLine="720"/>
        <w:rPr>
          <w:rFonts w:ascii="Times New Roman" w:hAnsi="Times New Roman"/>
        </w:rPr>
      </w:pPr>
      <w:r>
        <w:rPr>
          <w:rFonts w:ascii="Times New Roman" w:hAnsi="Times New Roman"/>
        </w:rPr>
        <w:t xml:space="preserve">Since the grant can also be used to purchase technology equipment to help support literacy, another possibility for this grant would be to seek funding for a SMARTboard.  A SMARTboard would be a great addition to our school’s plethora of technology resources.  The SMARTboard would be used to create exciting, interactive lessons both in Media classes and during reading instruction.  The interactive nature of the board will make lessons very motivating for students and </w:t>
      </w:r>
      <w:r w:rsidR="00D95342">
        <w:rPr>
          <w:rFonts w:ascii="Times New Roman" w:hAnsi="Times New Roman"/>
        </w:rPr>
        <w:t>can</w:t>
      </w:r>
      <w:r>
        <w:rPr>
          <w:rFonts w:ascii="Times New Roman" w:hAnsi="Times New Roman"/>
        </w:rPr>
        <w:t xml:space="preserve"> help to accommodate for different learning styles.</w:t>
      </w:r>
      <w:r w:rsidR="00D95342">
        <w:rPr>
          <w:rFonts w:ascii="Times New Roman" w:hAnsi="Times New Roman"/>
        </w:rPr>
        <w:t xml:space="preserve">  </w:t>
      </w:r>
      <w:r>
        <w:rPr>
          <w:rFonts w:ascii="Times New Roman" w:hAnsi="Times New Roman"/>
        </w:rPr>
        <w:t>The average cost of a S</w:t>
      </w:r>
      <w:r w:rsidR="00D95342">
        <w:rPr>
          <w:rFonts w:ascii="Times New Roman" w:hAnsi="Times New Roman"/>
        </w:rPr>
        <w:t>MARTb</w:t>
      </w:r>
      <w:r>
        <w:rPr>
          <w:rFonts w:ascii="Times New Roman" w:hAnsi="Times New Roman"/>
        </w:rPr>
        <w:t>o</w:t>
      </w:r>
      <w:r w:rsidR="00D95342">
        <w:rPr>
          <w:rFonts w:ascii="Times New Roman" w:hAnsi="Times New Roman"/>
        </w:rPr>
        <w:t>a</w:t>
      </w:r>
      <w:r>
        <w:rPr>
          <w:rFonts w:ascii="Times New Roman" w:hAnsi="Times New Roman"/>
        </w:rPr>
        <w:t>rd is approximately</w:t>
      </w:r>
      <w:r w:rsidR="005864FC">
        <w:rPr>
          <w:rFonts w:ascii="Times New Roman" w:hAnsi="Times New Roman"/>
        </w:rPr>
        <w:t xml:space="preserve"> $3,200, </w:t>
      </w:r>
      <w:r w:rsidR="00D95342">
        <w:rPr>
          <w:rFonts w:ascii="Times New Roman" w:hAnsi="Times New Roman"/>
        </w:rPr>
        <w:t xml:space="preserve">but it can vary depending on the model and the vendor.  The average cost of a SMARTboard </w:t>
      </w:r>
      <w:r w:rsidR="005864FC">
        <w:rPr>
          <w:rFonts w:ascii="Times New Roman" w:hAnsi="Times New Roman"/>
        </w:rPr>
        <w:t>is well within the means of the grant limitations.</w:t>
      </w:r>
    </w:p>
    <w:p w:rsidR="005864FC" w:rsidRDefault="008C0858" w:rsidP="005864FC">
      <w:pPr>
        <w:spacing w:line="480" w:lineRule="auto"/>
        <w:ind w:firstLine="720"/>
        <w:rPr>
          <w:rFonts w:ascii="Times New Roman" w:hAnsi="Times New Roman"/>
        </w:rPr>
      </w:pPr>
      <w:r>
        <w:rPr>
          <w:rFonts w:ascii="Times New Roman" w:hAnsi="Times New Roman"/>
        </w:rPr>
        <w:t xml:space="preserve">One downside to acquiring a SMARTboard would be the need for teacher training.  Although it is a highly motivating tool for students, it would take time to train teachers </w:t>
      </w:r>
      <w:r w:rsidR="007F29A7">
        <w:rPr>
          <w:rFonts w:ascii="Times New Roman" w:hAnsi="Times New Roman"/>
        </w:rPr>
        <w:t>to use the SMARTboard effectively.</w:t>
      </w:r>
      <w:r w:rsidR="0068517F">
        <w:rPr>
          <w:rFonts w:ascii="Times New Roman" w:hAnsi="Times New Roman"/>
        </w:rPr>
        <w:t xml:space="preserve">  School-wide and grade level training sessions could be considered as a way to help train teachers with using the SMARTboard and the required software.</w:t>
      </w:r>
    </w:p>
    <w:p w:rsidR="00254316" w:rsidRDefault="005864FC" w:rsidP="005864FC">
      <w:pPr>
        <w:spacing w:line="480" w:lineRule="auto"/>
        <w:ind w:firstLine="720"/>
        <w:rPr>
          <w:rFonts w:ascii="Times New Roman" w:hAnsi="Times New Roman"/>
        </w:rPr>
      </w:pPr>
      <w:r>
        <w:rPr>
          <w:rFonts w:ascii="Times New Roman" w:hAnsi="Times New Roman"/>
        </w:rPr>
        <w:t>I believe that the Dollar General Back to School Literacy grant would be a good grant for our school to consider.  With the goal of the grant being to help support literacy in the school in a variety of ways, the possibilities for use of this grant are flexible.  I believe that using it either for subscriptions to Reading A to Z or for acquiring a SMARTboard could help enhance our schools reading instruction and help accelerate reading scores.</w:t>
      </w:r>
      <w:r w:rsidR="00D95342">
        <w:rPr>
          <w:rFonts w:ascii="Times New Roman" w:hAnsi="Times New Roman"/>
        </w:rPr>
        <w:t xml:space="preserve">  Both possibilities for this grant benefit the majority of teachers in our school, which would give us the most use of the materials.</w:t>
      </w:r>
    </w:p>
    <w:p w:rsidR="00D81D60" w:rsidRDefault="00254316" w:rsidP="005864FC">
      <w:pPr>
        <w:spacing w:line="480" w:lineRule="auto"/>
        <w:ind w:firstLine="720"/>
        <w:rPr>
          <w:rFonts w:ascii="Times New Roman" w:hAnsi="Times New Roman"/>
        </w:rPr>
      </w:pPr>
      <w:r>
        <w:rPr>
          <w:rFonts w:ascii="Times New Roman" w:hAnsi="Times New Roman"/>
        </w:rPr>
        <w:t>The second grant that I have researched is the Vernier 30 X $10,000 Grant.  In celebration of 30 years a business, Vernier, an educational science software and equipment company</w:t>
      </w:r>
      <w:r w:rsidR="00D81D60">
        <w:rPr>
          <w:rFonts w:ascii="Times New Roman" w:hAnsi="Times New Roman"/>
        </w:rPr>
        <w:t>,</w:t>
      </w:r>
      <w:r>
        <w:rPr>
          <w:rFonts w:ascii="Times New Roman" w:hAnsi="Times New Roman"/>
        </w:rPr>
        <w:t xml:space="preserve"> is giving away $10,000 in Vernier science materials </w:t>
      </w:r>
      <w:r w:rsidR="00D95342">
        <w:rPr>
          <w:rFonts w:ascii="Times New Roman" w:hAnsi="Times New Roman"/>
        </w:rPr>
        <w:t xml:space="preserve">and equipment </w:t>
      </w:r>
      <w:r>
        <w:rPr>
          <w:rFonts w:ascii="Times New Roman" w:hAnsi="Times New Roman"/>
        </w:rPr>
        <w:t xml:space="preserve">to 30 different schools.  This grant is open to </w:t>
      </w:r>
      <w:r w:rsidR="00D81D60">
        <w:rPr>
          <w:rFonts w:ascii="Times New Roman" w:hAnsi="Times New Roman"/>
        </w:rPr>
        <w:t>Elementary</w:t>
      </w:r>
      <w:r>
        <w:rPr>
          <w:rFonts w:ascii="Times New Roman" w:hAnsi="Times New Roman"/>
        </w:rPr>
        <w:t xml:space="preserve"> schools, Middle schools, High Schools, and colleges.  Only 10 of the 30 grants are being set aside for Elementary and Middle schools, so this is a highly selective and competitive g</w:t>
      </w:r>
      <w:r w:rsidR="00D81D60">
        <w:rPr>
          <w:rFonts w:ascii="Times New Roman" w:hAnsi="Times New Roman"/>
        </w:rPr>
        <w:t>rant.</w:t>
      </w:r>
      <w:r w:rsidR="0068517F">
        <w:rPr>
          <w:rFonts w:ascii="Times New Roman" w:hAnsi="Times New Roman"/>
        </w:rPr>
        <w:t xml:space="preserve">  This grant would require a lot of time and planning in order to have a good chance at receiving the grant.</w:t>
      </w:r>
    </w:p>
    <w:p w:rsidR="002D6004" w:rsidRDefault="00D81D60" w:rsidP="005864FC">
      <w:pPr>
        <w:spacing w:line="480" w:lineRule="auto"/>
        <w:ind w:firstLine="720"/>
        <w:rPr>
          <w:rFonts w:ascii="Times New Roman" w:hAnsi="Times New Roman"/>
        </w:rPr>
      </w:pPr>
      <w:r>
        <w:rPr>
          <w:rFonts w:ascii="Times New Roman" w:hAnsi="Times New Roman"/>
        </w:rPr>
        <w:t xml:space="preserve">To apply, schools must submit a </w:t>
      </w:r>
      <w:r w:rsidR="00D95342">
        <w:rPr>
          <w:rFonts w:ascii="Times New Roman" w:hAnsi="Times New Roman"/>
        </w:rPr>
        <w:t xml:space="preserve">written </w:t>
      </w:r>
      <w:r>
        <w:rPr>
          <w:rFonts w:ascii="Times New Roman" w:hAnsi="Times New Roman"/>
        </w:rPr>
        <w:t xml:space="preserve">description of how the materials will be used to help </w:t>
      </w:r>
      <w:del w:id="6" w:author="David Marcovitz" w:date="2011-05-05T14:55:00Z">
        <w:r w:rsidDel="008B7B1D">
          <w:rPr>
            <w:rFonts w:ascii="Times New Roman" w:hAnsi="Times New Roman"/>
          </w:rPr>
          <w:delText xml:space="preserve">with </w:delText>
        </w:r>
      </w:del>
      <w:r>
        <w:rPr>
          <w:rFonts w:ascii="Times New Roman" w:hAnsi="Times New Roman"/>
        </w:rPr>
        <w:t xml:space="preserve">create hands-on learning experiences for science.  Applicants also need to tell a little about the school and the benefits that the school would gain from acquiring the new science equipment.  If selected, schools may be required to send videos or photos for Vernier to use for </w:t>
      </w:r>
      <w:r w:rsidR="00D95342">
        <w:rPr>
          <w:rFonts w:ascii="Times New Roman" w:hAnsi="Times New Roman"/>
        </w:rPr>
        <w:t xml:space="preserve">future </w:t>
      </w:r>
      <w:r>
        <w:rPr>
          <w:rFonts w:ascii="Times New Roman" w:hAnsi="Times New Roman"/>
        </w:rPr>
        <w:t xml:space="preserve">promotional </w:t>
      </w:r>
      <w:r w:rsidR="00D95342">
        <w:rPr>
          <w:rFonts w:ascii="Times New Roman" w:hAnsi="Times New Roman"/>
        </w:rPr>
        <w:t>purposes</w:t>
      </w:r>
      <w:r>
        <w:rPr>
          <w:rFonts w:ascii="Times New Roman" w:hAnsi="Times New Roman"/>
        </w:rPr>
        <w:t>.</w:t>
      </w:r>
      <w:r w:rsidR="002D6004">
        <w:rPr>
          <w:rFonts w:ascii="Times New Roman" w:hAnsi="Times New Roman"/>
        </w:rPr>
        <w:t xml:space="preserve">  All applications are due by June 1, 2011.</w:t>
      </w:r>
    </w:p>
    <w:p w:rsidR="002D6004" w:rsidRDefault="002D6004" w:rsidP="005864FC">
      <w:pPr>
        <w:spacing w:line="480" w:lineRule="auto"/>
        <w:ind w:firstLine="720"/>
        <w:rPr>
          <w:rFonts w:ascii="Times New Roman" w:hAnsi="Times New Roman"/>
        </w:rPr>
      </w:pPr>
      <w:r>
        <w:rPr>
          <w:rFonts w:ascii="Times New Roman" w:hAnsi="Times New Roman"/>
        </w:rPr>
        <w:t>I had to do a little digging to learn more about the products offered by Vernier that would be appropriate in the Elementary setting.  The products offered for Elementary education purposes are mainly used for data collection and analysis.  Vernier offers science lab books complete with a CD that has a site license</w:t>
      </w:r>
      <w:r w:rsidR="00D95342">
        <w:rPr>
          <w:rFonts w:ascii="Times New Roman" w:hAnsi="Times New Roman"/>
        </w:rPr>
        <w:t>,</w:t>
      </w:r>
      <w:r>
        <w:rPr>
          <w:rFonts w:ascii="Times New Roman" w:hAnsi="Times New Roman"/>
        </w:rPr>
        <w:t xml:space="preserve"> so </w:t>
      </w:r>
      <w:r w:rsidR="00D95342">
        <w:rPr>
          <w:rFonts w:ascii="Times New Roman" w:hAnsi="Times New Roman"/>
        </w:rPr>
        <w:t xml:space="preserve">according to the website, </w:t>
      </w:r>
      <w:r>
        <w:rPr>
          <w:rFonts w:ascii="Times New Roman" w:hAnsi="Times New Roman"/>
        </w:rPr>
        <w:t xml:space="preserve">the CD can be shared </w:t>
      </w:r>
      <w:r w:rsidR="0068517F">
        <w:rPr>
          <w:rFonts w:ascii="Times New Roman" w:hAnsi="Times New Roman"/>
        </w:rPr>
        <w:t>throughout</w:t>
      </w:r>
      <w:r>
        <w:rPr>
          <w:rFonts w:ascii="Times New Roman" w:hAnsi="Times New Roman"/>
        </w:rPr>
        <w:t xml:space="preserve"> the school.  The lab books include lesson plans and sample data points to use with the data collection and analysis equipment.</w:t>
      </w:r>
      <w:r w:rsidR="00DA4497">
        <w:rPr>
          <w:rFonts w:ascii="Times New Roman" w:hAnsi="Times New Roman"/>
        </w:rPr>
        <w:t xml:space="preserve">  Each book costs $48.</w:t>
      </w:r>
    </w:p>
    <w:p w:rsidR="002D6004" w:rsidRDefault="002D6004" w:rsidP="00DA4497">
      <w:pPr>
        <w:spacing w:line="480" w:lineRule="auto"/>
        <w:ind w:firstLine="720"/>
        <w:rPr>
          <w:rFonts w:ascii="Times New Roman" w:hAnsi="Times New Roman"/>
        </w:rPr>
      </w:pPr>
      <w:r>
        <w:rPr>
          <w:rFonts w:ascii="Times New Roman" w:hAnsi="Times New Roman"/>
        </w:rPr>
        <w:t>The main pie</w:t>
      </w:r>
      <w:r w:rsidR="00D95342">
        <w:rPr>
          <w:rFonts w:ascii="Times New Roman" w:hAnsi="Times New Roman"/>
        </w:rPr>
        <w:t>ce of equipment offered by Vern</w:t>
      </w:r>
      <w:r>
        <w:rPr>
          <w:rFonts w:ascii="Times New Roman" w:hAnsi="Times New Roman"/>
        </w:rPr>
        <w:t>i</w:t>
      </w:r>
      <w:r w:rsidR="00D95342">
        <w:rPr>
          <w:rFonts w:ascii="Times New Roman" w:hAnsi="Times New Roman"/>
        </w:rPr>
        <w:t>e</w:t>
      </w:r>
      <w:r>
        <w:rPr>
          <w:rFonts w:ascii="Times New Roman" w:hAnsi="Times New Roman"/>
        </w:rPr>
        <w:t xml:space="preserve">r is pretty </w:t>
      </w:r>
      <w:r w:rsidR="00DA4497">
        <w:rPr>
          <w:rFonts w:ascii="Times New Roman" w:hAnsi="Times New Roman"/>
        </w:rPr>
        <w:t>sophisticated.  The LabQuest is a data collection and analysis device</w:t>
      </w:r>
      <w:r w:rsidR="00D95342">
        <w:rPr>
          <w:rFonts w:ascii="Times New Roman" w:hAnsi="Times New Roman"/>
        </w:rPr>
        <w:t xml:space="preserve"> that can be used with or without a computer.  The device</w:t>
      </w:r>
      <w:r w:rsidR="00DA4497">
        <w:rPr>
          <w:rFonts w:ascii="Times New Roman" w:hAnsi="Times New Roman"/>
        </w:rPr>
        <w:t xml:space="preserve"> features a color touch screen, </w:t>
      </w:r>
      <w:r w:rsidR="00B31825">
        <w:rPr>
          <w:rFonts w:ascii="Times New Roman" w:hAnsi="Times New Roman"/>
        </w:rPr>
        <w:t xml:space="preserve">calculator, note taking page, stopwatch, and a periodic table.  </w:t>
      </w:r>
      <w:r w:rsidR="0068517F">
        <w:rPr>
          <w:rFonts w:ascii="Times New Roman" w:hAnsi="Times New Roman"/>
        </w:rPr>
        <w:t>There are a variety of plug-in that attach to the LabQuest, each one with it’s own unique purposes</w:t>
      </w:r>
      <w:r w:rsidR="00DA4497">
        <w:rPr>
          <w:rFonts w:ascii="Times New Roman" w:hAnsi="Times New Roman"/>
        </w:rPr>
        <w:t xml:space="preserve">.  Some plug-ins that can be used with the device include a light probe, a motion detector, a temperature probe, and a gas pressure sensor, just to name a few.  Once a plug-in is inserted, the LabQuest device automatically begins to record data.  Students can use the touch screen to toggle between different graphs as well as </w:t>
      </w:r>
      <w:r w:rsidR="0068517F">
        <w:rPr>
          <w:rFonts w:ascii="Times New Roman" w:hAnsi="Times New Roman"/>
        </w:rPr>
        <w:t>the</w:t>
      </w:r>
      <w:r w:rsidR="00DA4497">
        <w:rPr>
          <w:rFonts w:ascii="Times New Roman" w:hAnsi="Times New Roman"/>
        </w:rPr>
        <w:t xml:space="preserve"> calculator and note-taking page.  </w:t>
      </w:r>
      <w:r w:rsidR="00B31825">
        <w:rPr>
          <w:rFonts w:ascii="Times New Roman" w:hAnsi="Times New Roman"/>
        </w:rPr>
        <w:t>Vernier offers a starter</w:t>
      </w:r>
      <w:r w:rsidR="00DA4497">
        <w:rPr>
          <w:rFonts w:ascii="Times New Roman" w:hAnsi="Times New Roman"/>
        </w:rPr>
        <w:t xml:space="preserve"> package that would include the LabQuest</w:t>
      </w:r>
      <w:r w:rsidR="00B31825">
        <w:rPr>
          <w:rFonts w:ascii="Times New Roman" w:hAnsi="Times New Roman"/>
        </w:rPr>
        <w:t xml:space="preserve"> device</w:t>
      </w:r>
      <w:r w:rsidR="00DA4497">
        <w:rPr>
          <w:rFonts w:ascii="Times New Roman" w:hAnsi="Times New Roman"/>
        </w:rPr>
        <w:t>, light probe, and motion sensor for $450.  The necessary software is included with the LabQuest</w:t>
      </w:r>
      <w:r w:rsidR="00B31825">
        <w:rPr>
          <w:rFonts w:ascii="Times New Roman" w:hAnsi="Times New Roman"/>
        </w:rPr>
        <w:t xml:space="preserve"> device</w:t>
      </w:r>
      <w:r w:rsidR="00DA4497">
        <w:rPr>
          <w:rFonts w:ascii="Times New Roman" w:hAnsi="Times New Roman"/>
        </w:rPr>
        <w:t>, so there is no additional cost for that.</w:t>
      </w:r>
    </w:p>
    <w:p w:rsidR="007E7F05" w:rsidRDefault="002D6004" w:rsidP="005864FC">
      <w:pPr>
        <w:spacing w:line="480" w:lineRule="auto"/>
        <w:ind w:firstLine="720"/>
        <w:rPr>
          <w:rFonts w:ascii="Times New Roman" w:hAnsi="Times New Roman"/>
        </w:rPr>
      </w:pPr>
      <w:r>
        <w:rPr>
          <w:rFonts w:ascii="Times New Roman" w:hAnsi="Times New Roman"/>
        </w:rPr>
        <w:t xml:space="preserve">I believe that this </w:t>
      </w:r>
      <w:r w:rsidR="00DA4497">
        <w:rPr>
          <w:rFonts w:ascii="Times New Roman" w:hAnsi="Times New Roman"/>
        </w:rPr>
        <w:t xml:space="preserve">equipment </w:t>
      </w:r>
      <w:r>
        <w:rPr>
          <w:rFonts w:ascii="Times New Roman" w:hAnsi="Times New Roman"/>
        </w:rPr>
        <w:t>would be most useful for 4</w:t>
      </w:r>
      <w:r w:rsidRPr="002D6004">
        <w:rPr>
          <w:rFonts w:ascii="Times New Roman" w:hAnsi="Times New Roman"/>
          <w:vertAlign w:val="superscript"/>
        </w:rPr>
        <w:t>th</w:t>
      </w:r>
      <w:r>
        <w:rPr>
          <w:rFonts w:ascii="Times New Roman" w:hAnsi="Times New Roman"/>
        </w:rPr>
        <w:t>, 5</w:t>
      </w:r>
      <w:r w:rsidRPr="002D6004">
        <w:rPr>
          <w:rFonts w:ascii="Times New Roman" w:hAnsi="Times New Roman"/>
          <w:vertAlign w:val="superscript"/>
        </w:rPr>
        <w:t>th</w:t>
      </w:r>
      <w:r>
        <w:rPr>
          <w:rFonts w:ascii="Times New Roman" w:hAnsi="Times New Roman"/>
        </w:rPr>
        <w:t xml:space="preserve">, and GT science </w:t>
      </w:r>
      <w:r w:rsidR="00DA4497">
        <w:rPr>
          <w:rFonts w:ascii="Times New Roman" w:hAnsi="Times New Roman"/>
        </w:rPr>
        <w:t xml:space="preserve">teachers and </w:t>
      </w:r>
      <w:r>
        <w:rPr>
          <w:rFonts w:ascii="Times New Roman" w:hAnsi="Times New Roman"/>
        </w:rPr>
        <w:t xml:space="preserve">students.  Since each book includes a site license we could purchase one book, but I think it would be more helpful to purchase one book for each of </w:t>
      </w:r>
      <w:r w:rsidR="00DA4497">
        <w:rPr>
          <w:rFonts w:ascii="Times New Roman" w:hAnsi="Times New Roman"/>
        </w:rPr>
        <w:t xml:space="preserve">the previously mentioned teams.  Although it is a large grant, the equipment can be pricey, so I recommend requesting 20 of the starter packages for a total of $9,000.  This would allow an </w:t>
      </w:r>
      <w:r w:rsidR="007E7F05">
        <w:rPr>
          <w:rFonts w:ascii="Times New Roman" w:hAnsi="Times New Roman"/>
        </w:rPr>
        <w:t>additional $1,000 to put towards purchasing the lab books and any additional plug-ins that may be useful.  A set of 20 LabQuest devices would allow one class to use the system at a time.</w:t>
      </w:r>
    </w:p>
    <w:p w:rsidR="004627CE" w:rsidRDefault="007E7F05" w:rsidP="005864FC">
      <w:pPr>
        <w:spacing w:line="480" w:lineRule="auto"/>
        <w:ind w:firstLine="720"/>
        <w:rPr>
          <w:rFonts w:ascii="Times New Roman" w:hAnsi="Times New Roman"/>
        </w:rPr>
      </w:pPr>
      <w:r>
        <w:rPr>
          <w:rFonts w:ascii="Times New Roman" w:hAnsi="Times New Roman"/>
        </w:rPr>
        <w:t>This is a very large grant, but it has its limitations as far as equipment selection.  Although our school could gain very valuab</w:t>
      </w:r>
      <w:r w:rsidR="00DB05AD">
        <w:rPr>
          <w:rFonts w:ascii="Times New Roman" w:hAnsi="Times New Roman"/>
        </w:rPr>
        <w:t xml:space="preserve">le science and data equipment, </w:t>
      </w:r>
      <w:r>
        <w:rPr>
          <w:rFonts w:ascii="Times New Roman" w:hAnsi="Times New Roman"/>
        </w:rPr>
        <w:t>the uses would</w:t>
      </w:r>
      <w:r w:rsidR="00DB05AD">
        <w:rPr>
          <w:rFonts w:ascii="Times New Roman" w:hAnsi="Times New Roman"/>
        </w:rPr>
        <w:t xml:space="preserve"> be mostly for older students.  I think that the equipment and resources gained from this grant could help to supplement the science materials from Howard County in a </w:t>
      </w:r>
      <w:r w:rsidR="004627CE">
        <w:rPr>
          <w:rFonts w:ascii="Times New Roman" w:hAnsi="Times New Roman"/>
        </w:rPr>
        <w:t>meaningful way.  Using the LabQuest devices, students would be able to see their data recorded in real time and would be able to gain a better understanding of some science and math concepts.  Although a grant that benefits the entire school might be more effective, this grant would certainly be valuable for the older students in the school.</w:t>
      </w:r>
    </w:p>
    <w:p w:rsidR="00E9550F" w:rsidRDefault="004627CE" w:rsidP="008C2B71">
      <w:pPr>
        <w:spacing w:line="480" w:lineRule="auto"/>
        <w:ind w:firstLine="720"/>
        <w:rPr>
          <w:rFonts w:ascii="Times New Roman" w:hAnsi="Times New Roman"/>
        </w:rPr>
      </w:pPr>
      <w:r>
        <w:rPr>
          <w:rFonts w:ascii="Times New Roman" w:hAnsi="Times New Roman"/>
        </w:rPr>
        <w:t xml:space="preserve">The final grant that I found for our school is the </w:t>
      </w:r>
      <w:r w:rsidR="00360E6E">
        <w:rPr>
          <w:rFonts w:ascii="Times New Roman" w:hAnsi="Times New Roman"/>
        </w:rPr>
        <w:t>Digital Wish Elementary Zone Grant.  This grant give</w:t>
      </w:r>
      <w:r w:rsidR="0068517F">
        <w:rPr>
          <w:rFonts w:ascii="Times New Roman" w:hAnsi="Times New Roman"/>
        </w:rPr>
        <w:t>s</w:t>
      </w:r>
      <w:r w:rsidR="00360E6E">
        <w:rPr>
          <w:rFonts w:ascii="Times New Roman" w:hAnsi="Times New Roman"/>
        </w:rPr>
        <w:t xml:space="preserve"> selected school</w:t>
      </w:r>
      <w:r w:rsidR="0068517F">
        <w:rPr>
          <w:rFonts w:ascii="Times New Roman" w:hAnsi="Times New Roman"/>
        </w:rPr>
        <w:t>s</w:t>
      </w:r>
      <w:r w:rsidR="00360E6E">
        <w:rPr>
          <w:rFonts w:ascii="Times New Roman" w:hAnsi="Times New Roman"/>
        </w:rPr>
        <w:t xml:space="preserve"> a license to the website Elementary Zone (</w:t>
      </w:r>
      <w:hyperlink r:id="rId7" w:history="1">
        <w:r w:rsidR="00360E6E" w:rsidRPr="00067B15">
          <w:rPr>
            <w:rStyle w:val="Hyperlink"/>
            <w:rFonts w:ascii="Times New Roman" w:hAnsi="Times New Roman"/>
          </w:rPr>
          <w:t>http://www.elementaryzone.com/login.jsp?action=change&amp;sw=notwarned</w:t>
        </w:r>
      </w:hyperlink>
      <w:r w:rsidR="00360E6E">
        <w:rPr>
          <w:rFonts w:ascii="Times New Roman" w:hAnsi="Times New Roman"/>
        </w:rPr>
        <w:t>)</w:t>
      </w:r>
      <w:r w:rsidR="008C2B71">
        <w:rPr>
          <w:rFonts w:ascii="Times New Roman" w:hAnsi="Times New Roman"/>
        </w:rPr>
        <w:t>. Elementary Zone is a web based game center</w:t>
      </w:r>
      <w:r w:rsidR="0068517F">
        <w:rPr>
          <w:rFonts w:ascii="Times New Roman" w:hAnsi="Times New Roman"/>
        </w:rPr>
        <w:t>,</w:t>
      </w:r>
      <w:r w:rsidR="008C2B71">
        <w:rPr>
          <w:rFonts w:ascii="Times New Roman" w:hAnsi="Times New Roman"/>
        </w:rPr>
        <w:t xml:space="preserve"> designed to strengthen skills in math, literacy, and science.  Games are based on the age of the students who are working on the program, so it is appropriate for all students in </w:t>
      </w:r>
      <w:r w:rsidR="0068517F">
        <w:rPr>
          <w:rFonts w:ascii="Times New Roman" w:hAnsi="Times New Roman"/>
        </w:rPr>
        <w:t>our</w:t>
      </w:r>
      <w:r w:rsidR="008C2B71">
        <w:rPr>
          <w:rFonts w:ascii="Times New Roman" w:hAnsi="Times New Roman"/>
        </w:rPr>
        <w:t xml:space="preserve"> school.  Teachers have the ability to “unlock” </w:t>
      </w:r>
      <w:r w:rsidR="00E9550F">
        <w:rPr>
          <w:rFonts w:ascii="Times New Roman" w:hAnsi="Times New Roman"/>
        </w:rPr>
        <w:t xml:space="preserve">the </w:t>
      </w:r>
      <w:r w:rsidR="008C2B71">
        <w:rPr>
          <w:rFonts w:ascii="Times New Roman" w:hAnsi="Times New Roman"/>
        </w:rPr>
        <w:t xml:space="preserve">games </w:t>
      </w:r>
      <w:r w:rsidR="00E9550F">
        <w:rPr>
          <w:rFonts w:ascii="Times New Roman" w:hAnsi="Times New Roman"/>
        </w:rPr>
        <w:t xml:space="preserve">that they would like </w:t>
      </w:r>
      <w:r w:rsidR="008C2B71">
        <w:rPr>
          <w:rFonts w:ascii="Times New Roman" w:hAnsi="Times New Roman"/>
        </w:rPr>
        <w:t>the students to work on.  In this way, teachers have control over the skills that are being practiced while also allowing students to make some choices about the games they want to play</w:t>
      </w:r>
      <w:r w:rsidR="00E9550F">
        <w:rPr>
          <w:rFonts w:ascii="Times New Roman" w:hAnsi="Times New Roman"/>
        </w:rPr>
        <w:t>,</w:t>
      </w:r>
      <w:r w:rsidR="008C2B71">
        <w:rPr>
          <w:rFonts w:ascii="Times New Roman" w:hAnsi="Times New Roman"/>
        </w:rPr>
        <w:t xml:space="preserve"> within the </w:t>
      </w:r>
      <w:r w:rsidR="00E9550F">
        <w:rPr>
          <w:rFonts w:ascii="Times New Roman" w:hAnsi="Times New Roman"/>
        </w:rPr>
        <w:t xml:space="preserve">teacher </w:t>
      </w:r>
      <w:r w:rsidR="008C2B71">
        <w:rPr>
          <w:rFonts w:ascii="Times New Roman" w:hAnsi="Times New Roman"/>
        </w:rPr>
        <w:t xml:space="preserve">selected </w:t>
      </w:r>
      <w:r w:rsidR="00E9550F">
        <w:rPr>
          <w:rFonts w:ascii="Times New Roman" w:hAnsi="Times New Roman"/>
        </w:rPr>
        <w:t>games</w:t>
      </w:r>
      <w:r w:rsidR="008C2B71">
        <w:rPr>
          <w:rFonts w:ascii="Times New Roman" w:hAnsi="Times New Roman"/>
        </w:rPr>
        <w:t>.</w:t>
      </w:r>
    </w:p>
    <w:p w:rsidR="008C2B71" w:rsidRDefault="00E9550F" w:rsidP="008C2B71">
      <w:pPr>
        <w:spacing w:line="480" w:lineRule="auto"/>
        <w:ind w:firstLine="720"/>
        <w:rPr>
          <w:rFonts w:ascii="Times New Roman" w:hAnsi="Times New Roman"/>
        </w:rPr>
      </w:pPr>
      <w:r>
        <w:rPr>
          <w:rFonts w:ascii="Times New Roman" w:hAnsi="Times New Roman"/>
        </w:rPr>
        <w:t xml:space="preserve">Many of the games </w:t>
      </w:r>
      <w:r w:rsidR="00392E76">
        <w:rPr>
          <w:rFonts w:ascii="Times New Roman" w:hAnsi="Times New Roman"/>
        </w:rPr>
        <w:t xml:space="preserve">that I </w:t>
      </w:r>
      <w:r w:rsidR="0068517F">
        <w:rPr>
          <w:rFonts w:ascii="Times New Roman" w:hAnsi="Times New Roman"/>
        </w:rPr>
        <w:t>played during my trial</w:t>
      </w:r>
      <w:r w:rsidR="00392E76">
        <w:rPr>
          <w:rFonts w:ascii="Times New Roman" w:hAnsi="Times New Roman"/>
        </w:rPr>
        <w:t xml:space="preserve"> </w:t>
      </w:r>
      <w:r>
        <w:rPr>
          <w:rFonts w:ascii="Times New Roman" w:hAnsi="Times New Roman"/>
        </w:rPr>
        <w:t>seem</w:t>
      </w:r>
      <w:r w:rsidR="00397E63">
        <w:rPr>
          <w:rFonts w:ascii="Times New Roman" w:hAnsi="Times New Roman"/>
        </w:rPr>
        <w:t>ed</w:t>
      </w:r>
      <w:r>
        <w:rPr>
          <w:rFonts w:ascii="Times New Roman" w:hAnsi="Times New Roman"/>
        </w:rPr>
        <w:t xml:space="preserve"> to be self-correcting</w:t>
      </w:r>
      <w:r w:rsidR="00392E76">
        <w:rPr>
          <w:rFonts w:ascii="Times New Roman" w:hAnsi="Times New Roman"/>
        </w:rPr>
        <w:t>.  The games also use</w:t>
      </w:r>
      <w:r>
        <w:rPr>
          <w:rFonts w:ascii="Times New Roman" w:hAnsi="Times New Roman"/>
        </w:rPr>
        <w:t xml:space="preserve"> rewarding </w:t>
      </w:r>
      <w:r w:rsidR="00392E76">
        <w:rPr>
          <w:rFonts w:ascii="Times New Roman" w:hAnsi="Times New Roman"/>
        </w:rPr>
        <w:t xml:space="preserve">sounds or pictures </w:t>
      </w:r>
      <w:r>
        <w:rPr>
          <w:rFonts w:ascii="Times New Roman" w:hAnsi="Times New Roman"/>
        </w:rPr>
        <w:t xml:space="preserve">when </w:t>
      </w:r>
      <w:r w:rsidR="00392E76">
        <w:rPr>
          <w:rFonts w:ascii="Times New Roman" w:hAnsi="Times New Roman"/>
        </w:rPr>
        <w:t xml:space="preserve">the student is </w:t>
      </w:r>
      <w:r>
        <w:rPr>
          <w:rFonts w:ascii="Times New Roman" w:hAnsi="Times New Roman"/>
        </w:rPr>
        <w:t xml:space="preserve">correct.  The directions for each game are simple enough that even young students can play them independently.  </w:t>
      </w:r>
      <w:r w:rsidR="00392E76">
        <w:rPr>
          <w:rFonts w:ascii="Times New Roman" w:hAnsi="Times New Roman"/>
        </w:rPr>
        <w:t xml:space="preserve">Many of the games even have spoken directions.  </w:t>
      </w:r>
      <w:r>
        <w:rPr>
          <w:rFonts w:ascii="Times New Roman" w:hAnsi="Times New Roman"/>
        </w:rPr>
        <w:t xml:space="preserve">This website would be ideal to use as weekly practice, a learning center, during indoor recess, or as </w:t>
      </w:r>
      <w:r w:rsidR="00392E76">
        <w:rPr>
          <w:rFonts w:ascii="Times New Roman" w:hAnsi="Times New Roman"/>
        </w:rPr>
        <w:t>part of a</w:t>
      </w:r>
      <w:r>
        <w:rPr>
          <w:rFonts w:ascii="Times New Roman" w:hAnsi="Times New Roman"/>
        </w:rPr>
        <w:t xml:space="preserve"> reward for students who need motivation.  </w:t>
      </w:r>
    </w:p>
    <w:p w:rsidR="00392E76" w:rsidRDefault="008C2B71" w:rsidP="00397E63">
      <w:pPr>
        <w:spacing w:line="480" w:lineRule="auto"/>
        <w:ind w:firstLine="720"/>
        <w:rPr>
          <w:rFonts w:ascii="Times New Roman" w:hAnsi="Times New Roman"/>
        </w:rPr>
      </w:pPr>
      <w:r>
        <w:rPr>
          <w:rFonts w:ascii="Times New Roman" w:hAnsi="Times New Roman"/>
        </w:rPr>
        <w:t>The application is very simple.  A teacher needs to create a technology lesson plan that is fun a</w:t>
      </w:r>
      <w:r w:rsidR="00397E63">
        <w:rPr>
          <w:rFonts w:ascii="Times New Roman" w:hAnsi="Times New Roman"/>
        </w:rPr>
        <w:t>nd</w:t>
      </w:r>
      <w:r>
        <w:rPr>
          <w:rFonts w:ascii="Times New Roman" w:hAnsi="Times New Roman"/>
        </w:rPr>
        <w:t xml:space="preserve"> creative.  Winners are chosen based on the creativity of the Elementary lesson.  The next application deadline is April 15, 2011, however there are opportunities </w:t>
      </w:r>
      <w:r w:rsidR="002F221E">
        <w:rPr>
          <w:rFonts w:ascii="Times New Roman" w:hAnsi="Times New Roman"/>
        </w:rPr>
        <w:t>for this grant on the 15</w:t>
      </w:r>
      <w:r w:rsidR="002F221E" w:rsidRPr="002F221E">
        <w:rPr>
          <w:rFonts w:ascii="Times New Roman" w:hAnsi="Times New Roman"/>
          <w:vertAlign w:val="superscript"/>
        </w:rPr>
        <w:t>th</w:t>
      </w:r>
      <w:r w:rsidR="002F221E">
        <w:rPr>
          <w:rFonts w:ascii="Times New Roman" w:hAnsi="Times New Roman"/>
        </w:rPr>
        <w:t xml:space="preserve"> of each month.</w:t>
      </w:r>
      <w:r w:rsidR="00392E76">
        <w:rPr>
          <w:rFonts w:ascii="Times New Roman" w:hAnsi="Times New Roman"/>
        </w:rPr>
        <w:t xml:space="preserve">  With so many opportunities to apply for this grant, it is really easy to apply for it at almost any time.</w:t>
      </w:r>
      <w:r w:rsidR="00397E63">
        <w:rPr>
          <w:rFonts w:ascii="Times New Roman" w:hAnsi="Times New Roman"/>
        </w:rPr>
        <w:t xml:space="preserve">  </w:t>
      </w:r>
      <w:r w:rsidR="00392E76">
        <w:rPr>
          <w:rFonts w:ascii="Times New Roman" w:hAnsi="Times New Roman"/>
        </w:rPr>
        <w:t>Our school has plenty of knowledgeable and creative teachers, especially when it comes to technology.  A small group of teachers could come up with several creative technology lessons plans that could be submitted for the grant application.</w:t>
      </w:r>
    </w:p>
    <w:p w:rsidR="002A6FAC" w:rsidRDefault="00392E76" w:rsidP="002F221E">
      <w:pPr>
        <w:spacing w:line="480" w:lineRule="auto"/>
        <w:ind w:firstLine="720"/>
        <w:rPr>
          <w:rFonts w:ascii="Times New Roman" w:hAnsi="Times New Roman"/>
        </w:rPr>
      </w:pPr>
      <w:r>
        <w:rPr>
          <w:rFonts w:ascii="Times New Roman" w:hAnsi="Times New Roman"/>
        </w:rPr>
        <w:t xml:space="preserve">A benefit of applying for this grant is that all students in the school could benefit from using the website.  The license </w:t>
      </w:r>
      <w:r w:rsidR="00397E63">
        <w:rPr>
          <w:rFonts w:ascii="Times New Roman" w:hAnsi="Times New Roman"/>
        </w:rPr>
        <w:t xml:space="preserve">that is </w:t>
      </w:r>
      <w:r>
        <w:rPr>
          <w:rFonts w:ascii="Times New Roman" w:hAnsi="Times New Roman"/>
        </w:rPr>
        <w:t xml:space="preserve">being given for this grant is for an entire school, so there would be no problem with allowing access to all students in the building at any one time.  </w:t>
      </w:r>
      <w:r w:rsidR="00397E63">
        <w:rPr>
          <w:rFonts w:ascii="Times New Roman" w:hAnsi="Times New Roman"/>
        </w:rPr>
        <w:t xml:space="preserve">Teachers could use the computer lab or the mobile lab for whole group practice.  </w:t>
      </w:r>
      <w:r>
        <w:rPr>
          <w:rFonts w:ascii="Times New Roman" w:hAnsi="Times New Roman"/>
        </w:rPr>
        <w:t>The games on the website are</w:t>
      </w:r>
      <w:r w:rsidR="002A6FAC">
        <w:rPr>
          <w:rFonts w:ascii="Times New Roman" w:hAnsi="Times New Roman"/>
        </w:rPr>
        <w:t xml:space="preserve"> divided into sections based on the age of the students, allowing for differentiation of skill levels.  The animations, sounds, and pictures make it very motivating for students to play.  It is also very easy for teachers to change the selection of games available to the students.  Teachers also have access to teacher’s notes for each game that gives a brief description and tells the learning outcome of the game.  The notes make it easy for teachers to understand the purpose of a game and also to determine if it is the correct fit for the objectives currently being worked on.  Teacher may also choose to use this site as a way to review previously practiced skills.</w:t>
      </w:r>
    </w:p>
    <w:p w:rsidR="002A6FAC" w:rsidRDefault="002A6FAC" w:rsidP="002F221E">
      <w:pPr>
        <w:spacing w:line="480" w:lineRule="auto"/>
        <w:ind w:firstLine="720"/>
        <w:rPr>
          <w:rFonts w:ascii="Times New Roman" w:hAnsi="Times New Roman"/>
        </w:rPr>
      </w:pPr>
      <w:r>
        <w:rPr>
          <w:rFonts w:ascii="Times New Roman" w:hAnsi="Times New Roman"/>
        </w:rPr>
        <w:t>I think that this grant would be a helpful resource to our school.  It would give students meaningful games for skills review and motivation.  Additionally it is very teacher friendly and easy to use with a variety of students.</w:t>
      </w:r>
    </w:p>
    <w:p w:rsidR="002A6FAC" w:rsidRDefault="002A6FAC" w:rsidP="002F221E">
      <w:pPr>
        <w:spacing w:line="480" w:lineRule="auto"/>
        <w:ind w:firstLine="720"/>
        <w:rPr>
          <w:rFonts w:ascii="Times New Roman" w:hAnsi="Times New Roman"/>
        </w:rPr>
      </w:pPr>
      <w:r>
        <w:rPr>
          <w:rFonts w:ascii="Times New Roman" w:hAnsi="Times New Roman"/>
        </w:rPr>
        <w:t>I hope that you found the information about these grants to be helpful.  Perhaps our school could consider applying for one or more of these grants to help increase the technology and resources in our building.</w:t>
      </w:r>
    </w:p>
    <w:p w:rsidR="002A6FAC" w:rsidRDefault="002A6FAC" w:rsidP="002F221E">
      <w:pPr>
        <w:spacing w:line="480" w:lineRule="auto"/>
        <w:ind w:firstLine="720"/>
        <w:rPr>
          <w:rFonts w:ascii="Times New Roman" w:hAnsi="Times New Roman"/>
        </w:rPr>
      </w:pPr>
      <w:r>
        <w:rPr>
          <w:rFonts w:ascii="Times New Roman" w:hAnsi="Times New Roman"/>
        </w:rPr>
        <w:t>Thank you,</w:t>
      </w:r>
    </w:p>
    <w:p w:rsidR="00D57264" w:rsidRDefault="002A6FAC" w:rsidP="002F221E">
      <w:pPr>
        <w:spacing w:line="480" w:lineRule="auto"/>
        <w:ind w:firstLine="720"/>
        <w:rPr>
          <w:rFonts w:ascii="Times New Roman" w:hAnsi="Times New Roman"/>
        </w:rPr>
      </w:pPr>
      <w:r>
        <w:rPr>
          <w:rFonts w:ascii="Times New Roman" w:hAnsi="Times New Roman"/>
        </w:rPr>
        <w:tab/>
        <w:t>Monica Chuppetta</w:t>
      </w:r>
    </w:p>
    <w:p w:rsidR="00D57264" w:rsidRDefault="00D57264" w:rsidP="005864FC">
      <w:pPr>
        <w:spacing w:line="480" w:lineRule="auto"/>
        <w:ind w:firstLine="720"/>
        <w:rPr>
          <w:rFonts w:ascii="Times New Roman" w:hAnsi="Times New Roman"/>
        </w:rPr>
      </w:pPr>
      <w:r>
        <w:rPr>
          <w:rFonts w:ascii="Times New Roman" w:hAnsi="Times New Roman"/>
        </w:rPr>
        <w:br w:type="page"/>
        <w:t>Dollar General Back to School Literacy Grant Links</w:t>
      </w:r>
    </w:p>
    <w:p w:rsidR="008C0858" w:rsidRDefault="007313CE" w:rsidP="005864FC">
      <w:pPr>
        <w:spacing w:line="480" w:lineRule="auto"/>
        <w:ind w:firstLine="720"/>
        <w:rPr>
          <w:rFonts w:ascii="Times New Roman" w:hAnsi="Times New Roman"/>
        </w:rPr>
      </w:pPr>
      <w:hyperlink r:id="rId8" w:history="1">
        <w:r w:rsidR="00D57264" w:rsidRPr="00067B15">
          <w:rPr>
            <w:rStyle w:val="Hyperlink"/>
            <w:rFonts w:ascii="Times New Roman" w:hAnsi="Times New Roman"/>
          </w:rPr>
          <w:t>http://www.dollargeneral.com/dgliteracy/Pages/b2s_grants.aspx</w:t>
        </w:r>
      </w:hyperlink>
    </w:p>
    <w:p w:rsidR="00D57264" w:rsidRDefault="007313CE" w:rsidP="008C0858">
      <w:pPr>
        <w:spacing w:line="480" w:lineRule="auto"/>
        <w:ind w:firstLine="720"/>
        <w:rPr>
          <w:rFonts w:ascii="Times New Roman" w:hAnsi="Times New Roman"/>
        </w:rPr>
      </w:pPr>
      <w:hyperlink r:id="rId9" w:history="1">
        <w:r w:rsidR="008C0858" w:rsidRPr="00067B15">
          <w:rPr>
            <w:rStyle w:val="Hyperlink"/>
            <w:rFonts w:ascii="Times New Roman" w:hAnsi="Times New Roman"/>
          </w:rPr>
          <w:t>http://www.cybergrants.com/pls/cybergrants/ao_reg.register?x_gm_id=3107&amp;x_source_flag=&amp;x_style_id=&amp;x_proposal_type_id=14194&amp;x_sv_id=&amp;x_org_id=&amp;x_invitation_id=&amp;x_tax_source_country_id=US</w:t>
        </w:r>
      </w:hyperlink>
    </w:p>
    <w:p w:rsidR="00D57264" w:rsidRDefault="00D57264" w:rsidP="005864FC">
      <w:pPr>
        <w:spacing w:line="480" w:lineRule="auto"/>
        <w:ind w:firstLine="720"/>
        <w:rPr>
          <w:rFonts w:ascii="Times New Roman" w:hAnsi="Times New Roman"/>
        </w:rPr>
      </w:pPr>
      <w:r>
        <w:rPr>
          <w:rFonts w:ascii="Times New Roman" w:hAnsi="Times New Roman"/>
        </w:rPr>
        <w:t>Vernier 30 X 10,000 Grant Links</w:t>
      </w:r>
    </w:p>
    <w:p w:rsidR="00D57264" w:rsidRDefault="007313CE" w:rsidP="005864FC">
      <w:pPr>
        <w:spacing w:line="480" w:lineRule="auto"/>
        <w:ind w:firstLine="720"/>
        <w:rPr>
          <w:rFonts w:ascii="Times New Roman" w:hAnsi="Times New Roman"/>
        </w:rPr>
      </w:pPr>
      <w:hyperlink r:id="rId10" w:history="1">
        <w:r w:rsidR="00D57264" w:rsidRPr="00067B15">
          <w:rPr>
            <w:rStyle w:val="Hyperlink"/>
            <w:rFonts w:ascii="Times New Roman" w:hAnsi="Times New Roman"/>
          </w:rPr>
          <w:t>http://www.vernier.com/30years/</w:t>
        </w:r>
      </w:hyperlink>
    </w:p>
    <w:p w:rsidR="00D57264" w:rsidRDefault="007313CE" w:rsidP="005864FC">
      <w:pPr>
        <w:spacing w:line="480" w:lineRule="auto"/>
        <w:ind w:firstLine="720"/>
        <w:rPr>
          <w:rFonts w:ascii="Times New Roman" w:hAnsi="Times New Roman"/>
        </w:rPr>
      </w:pPr>
      <w:hyperlink r:id="rId11" w:history="1">
        <w:r w:rsidR="00D57264" w:rsidRPr="00067B15">
          <w:rPr>
            <w:rStyle w:val="Hyperlink"/>
            <w:rFonts w:ascii="Times New Roman" w:hAnsi="Times New Roman"/>
          </w:rPr>
          <w:t>http://30years.vernier.com/</w:t>
        </w:r>
      </w:hyperlink>
    </w:p>
    <w:p w:rsidR="00D57264" w:rsidRDefault="007313CE" w:rsidP="005864FC">
      <w:pPr>
        <w:spacing w:line="480" w:lineRule="auto"/>
        <w:ind w:firstLine="720"/>
        <w:rPr>
          <w:rFonts w:ascii="Times New Roman" w:hAnsi="Times New Roman"/>
        </w:rPr>
      </w:pPr>
      <w:hyperlink r:id="rId12" w:history="1">
        <w:r w:rsidR="00D57264" w:rsidRPr="00067B15">
          <w:rPr>
            <w:rStyle w:val="Hyperlink"/>
            <w:rFonts w:ascii="Times New Roman" w:hAnsi="Times New Roman"/>
          </w:rPr>
          <w:t>http://www.vernier.com/pkgs/labquest/elementary.html</w:t>
        </w:r>
      </w:hyperlink>
    </w:p>
    <w:p w:rsidR="00360E6E" w:rsidRDefault="00360E6E" w:rsidP="005864FC">
      <w:pPr>
        <w:spacing w:line="480" w:lineRule="auto"/>
        <w:ind w:firstLine="720"/>
        <w:rPr>
          <w:rFonts w:ascii="Times New Roman" w:hAnsi="Times New Roman"/>
        </w:rPr>
      </w:pPr>
      <w:r>
        <w:rPr>
          <w:rFonts w:ascii="Times New Roman" w:hAnsi="Times New Roman"/>
        </w:rPr>
        <w:t>Digital Wish Elementary Zone Grant</w:t>
      </w:r>
    </w:p>
    <w:p w:rsidR="00360E6E" w:rsidRDefault="007313CE" w:rsidP="005864FC">
      <w:pPr>
        <w:spacing w:line="480" w:lineRule="auto"/>
        <w:ind w:firstLine="720"/>
        <w:rPr>
          <w:rFonts w:ascii="Times New Roman" w:hAnsi="Times New Roman"/>
        </w:rPr>
      </w:pPr>
      <w:hyperlink r:id="rId13" w:history="1">
        <w:r w:rsidR="00360E6E" w:rsidRPr="00067B15">
          <w:rPr>
            <w:rStyle w:val="Hyperlink"/>
            <w:rFonts w:ascii="Times New Roman" w:hAnsi="Times New Roman"/>
          </w:rPr>
          <w:t>http://www.digitalwish.com/dw/digitalwish/dw_grant_calendar</w:t>
        </w:r>
      </w:hyperlink>
    </w:p>
    <w:p w:rsidR="00360E6E" w:rsidRDefault="007313CE" w:rsidP="005864FC">
      <w:pPr>
        <w:spacing w:line="480" w:lineRule="auto"/>
        <w:ind w:firstLine="720"/>
        <w:rPr>
          <w:rFonts w:ascii="Times New Roman" w:hAnsi="Times New Roman"/>
        </w:rPr>
      </w:pPr>
      <w:hyperlink r:id="rId14" w:history="1">
        <w:r w:rsidR="00360E6E" w:rsidRPr="00067B15">
          <w:rPr>
            <w:rStyle w:val="Hyperlink"/>
            <w:rFonts w:ascii="Times New Roman" w:hAnsi="Times New Roman"/>
          </w:rPr>
          <w:t>http://www.digitalwish.com/dw/digitalwish/view_grant_winners?id=86</w:t>
        </w:r>
      </w:hyperlink>
    </w:p>
    <w:p w:rsidR="00360E6E" w:rsidRDefault="007313CE" w:rsidP="005864FC">
      <w:pPr>
        <w:spacing w:line="480" w:lineRule="auto"/>
        <w:ind w:firstLine="720"/>
        <w:rPr>
          <w:rFonts w:ascii="Times New Roman" w:hAnsi="Times New Roman"/>
        </w:rPr>
      </w:pPr>
      <w:hyperlink r:id="rId15" w:history="1">
        <w:r w:rsidR="00360E6E" w:rsidRPr="00067B15">
          <w:rPr>
            <w:rStyle w:val="Hyperlink"/>
            <w:rFonts w:ascii="Times New Roman" w:hAnsi="Times New Roman"/>
          </w:rPr>
          <w:t>http://www.elementaryzone.com/login.jsp?action=change&amp;sw=notwarned</w:t>
        </w:r>
      </w:hyperlink>
    </w:p>
    <w:p w:rsidR="00360E6E" w:rsidRDefault="00360E6E" w:rsidP="005864FC">
      <w:pPr>
        <w:spacing w:line="480" w:lineRule="auto"/>
        <w:ind w:firstLine="720"/>
        <w:rPr>
          <w:rFonts w:ascii="Times New Roman" w:hAnsi="Times New Roman"/>
        </w:rPr>
      </w:pPr>
    </w:p>
    <w:p w:rsidR="00D57264" w:rsidRDefault="00D57264" w:rsidP="005864FC">
      <w:pPr>
        <w:spacing w:line="480" w:lineRule="auto"/>
        <w:ind w:firstLine="720"/>
        <w:rPr>
          <w:rFonts w:ascii="Times New Roman" w:hAnsi="Times New Roman"/>
        </w:rPr>
      </w:pPr>
    </w:p>
    <w:p w:rsidR="00C377A8" w:rsidRPr="00C377A8" w:rsidRDefault="00C377A8" w:rsidP="005864FC">
      <w:pPr>
        <w:spacing w:line="480" w:lineRule="auto"/>
        <w:ind w:firstLine="720"/>
        <w:rPr>
          <w:rFonts w:ascii="Times New Roman" w:hAnsi="Times New Roman"/>
        </w:rPr>
      </w:pPr>
    </w:p>
    <w:sectPr w:rsidR="00C377A8" w:rsidRPr="00C377A8" w:rsidSect="00C377A8">
      <w:headerReference w:type="default" r:id="rId16"/>
      <w:footerReference w:type="default" r:id="rId1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Lucida Grande">
    <w:charset w:val="00"/>
    <w:family w:val="auto"/>
    <w:pitch w:val="variable"/>
    <w:sig w:usb0="00000203" w:usb1="00000000" w:usb2="00000000" w:usb3="00000000" w:csb0="00000005"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17F" w:rsidRPr="00C377A8" w:rsidRDefault="007313CE" w:rsidP="00C377A8">
    <w:pPr>
      <w:pStyle w:val="Footer"/>
      <w:jc w:val="right"/>
      <w:rPr>
        <w:rFonts w:ascii="Times New Roman" w:hAnsi="Times New Roman"/>
      </w:rPr>
    </w:pPr>
    <w:r w:rsidRPr="00C377A8">
      <w:rPr>
        <w:rStyle w:val="PageNumber"/>
        <w:rFonts w:ascii="Times New Roman" w:hAnsi="Times New Roman"/>
      </w:rPr>
      <w:fldChar w:fldCharType="begin"/>
    </w:r>
    <w:r w:rsidR="0068517F" w:rsidRPr="00C377A8">
      <w:rPr>
        <w:rStyle w:val="PageNumber"/>
        <w:rFonts w:ascii="Times New Roman" w:hAnsi="Times New Roman"/>
      </w:rPr>
      <w:instrText xml:space="preserve"> PAGE </w:instrText>
    </w:r>
    <w:r w:rsidRPr="00C377A8">
      <w:rPr>
        <w:rStyle w:val="PageNumber"/>
        <w:rFonts w:ascii="Times New Roman" w:hAnsi="Times New Roman"/>
      </w:rPr>
      <w:fldChar w:fldCharType="separate"/>
    </w:r>
    <w:r w:rsidR="001019BE">
      <w:rPr>
        <w:rStyle w:val="PageNumber"/>
        <w:rFonts w:ascii="Times New Roman" w:hAnsi="Times New Roman"/>
        <w:noProof/>
      </w:rPr>
      <w:t>1</w:t>
    </w:r>
    <w:r w:rsidRPr="00C377A8">
      <w:rPr>
        <w:rStyle w:val="PageNumber"/>
        <w:rFonts w:ascii="Times New Roman" w:hAnsi="Times New Roman"/>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17F" w:rsidRPr="00C377A8" w:rsidRDefault="0068517F">
    <w:pPr>
      <w:pStyle w:val="Header"/>
      <w:rPr>
        <w:rFonts w:ascii="Times New Roman" w:hAnsi="Times New Roman"/>
      </w:rPr>
    </w:pPr>
    <w:r w:rsidRPr="00C377A8">
      <w:rPr>
        <w:rFonts w:ascii="Times New Roman" w:hAnsi="Times New Roman"/>
      </w:rPr>
      <w:t>Monica Chuppetta</w:t>
    </w:r>
    <w:r w:rsidRPr="00C377A8">
      <w:rPr>
        <w:rFonts w:ascii="Times New Roman" w:hAnsi="Times New Roman"/>
      </w:rPr>
      <w:tab/>
    </w:r>
    <w:r w:rsidRPr="00C377A8">
      <w:rPr>
        <w:rFonts w:ascii="Times New Roman" w:hAnsi="Times New Roman"/>
      </w:rPr>
      <w:tab/>
      <w:t>April 12, 2011</w:t>
    </w:r>
  </w:p>
  <w:p w:rsidR="0068517F" w:rsidRPr="00C377A8" w:rsidRDefault="0068517F">
    <w:pPr>
      <w:pStyle w:val="Header"/>
      <w:rPr>
        <w:rFonts w:ascii="Times New Roman" w:hAnsi="Times New Roman"/>
      </w:rPr>
    </w:pPr>
    <w:r w:rsidRPr="00C377A8">
      <w:rPr>
        <w:rFonts w:ascii="Times New Roman" w:hAnsi="Times New Roman"/>
      </w:rPr>
      <w:t>Funding Paper</w:t>
    </w:r>
    <w:r w:rsidRPr="00C377A8">
      <w:rPr>
        <w:rFonts w:ascii="Times New Roman" w:hAnsi="Times New Roman"/>
      </w:rPr>
      <w:tab/>
    </w:r>
    <w:r w:rsidRPr="00C377A8">
      <w:rPr>
        <w:rFonts w:ascii="Times New Roman" w:hAnsi="Times New Roman"/>
      </w:rPr>
      <w:tab/>
      <w:t>ET 680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377A8"/>
    <w:rsid w:val="001019BE"/>
    <w:rsid w:val="00254316"/>
    <w:rsid w:val="002A6FAC"/>
    <w:rsid w:val="002D6004"/>
    <w:rsid w:val="002F221E"/>
    <w:rsid w:val="00300D69"/>
    <w:rsid w:val="00360E6E"/>
    <w:rsid w:val="00392E76"/>
    <w:rsid w:val="00397E63"/>
    <w:rsid w:val="0043694C"/>
    <w:rsid w:val="004627CE"/>
    <w:rsid w:val="004D7AD5"/>
    <w:rsid w:val="005864FC"/>
    <w:rsid w:val="0068517F"/>
    <w:rsid w:val="007313CE"/>
    <w:rsid w:val="007E7F05"/>
    <w:rsid w:val="007F29A7"/>
    <w:rsid w:val="008B7B1D"/>
    <w:rsid w:val="008C0858"/>
    <w:rsid w:val="008C2B71"/>
    <w:rsid w:val="008F221F"/>
    <w:rsid w:val="00A373C6"/>
    <w:rsid w:val="00B31825"/>
    <w:rsid w:val="00B47AA8"/>
    <w:rsid w:val="00C377A8"/>
    <w:rsid w:val="00D57264"/>
    <w:rsid w:val="00D81D60"/>
    <w:rsid w:val="00D95342"/>
    <w:rsid w:val="00DA4497"/>
    <w:rsid w:val="00DB05AD"/>
    <w:rsid w:val="00E9550F"/>
    <w:rsid w:val="00EA422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qFormat="1"/>
  </w:latentStyles>
  <w:style w:type="paragraph" w:default="1" w:styleId="Normal">
    <w:name w:val="Normal"/>
    <w:qFormat/>
    <w:rsid w:val="007E569A"/>
    <w:rPr>
      <w:rFonts w:ascii="Comic Sans MS" w:hAnsi="Comic Sans MS"/>
    </w:rPr>
  </w:style>
  <w:style w:type="paragraph" w:styleId="Heading1">
    <w:name w:val="heading 1"/>
    <w:basedOn w:val="Normal"/>
    <w:next w:val="Normal"/>
    <w:link w:val="Heading1Char"/>
    <w:qFormat/>
    <w:rsid w:val="008B7B1D"/>
    <w:pPr>
      <w:keepNext/>
      <w:jc w:val="center"/>
      <w:outlineLvl w:val="0"/>
    </w:pPr>
    <w:rPr>
      <w:rFonts w:ascii="Times New Roman" w:eastAsia="Times" w:hAnsi="Times New Roman" w:cs="Times New Roman"/>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377A8"/>
    <w:pPr>
      <w:tabs>
        <w:tab w:val="center" w:pos="4320"/>
        <w:tab w:val="right" w:pos="8640"/>
      </w:tabs>
    </w:pPr>
  </w:style>
  <w:style w:type="character" w:customStyle="1" w:styleId="HeaderChar">
    <w:name w:val="Header Char"/>
    <w:basedOn w:val="DefaultParagraphFont"/>
    <w:link w:val="Header"/>
    <w:uiPriority w:val="99"/>
    <w:semiHidden/>
    <w:rsid w:val="00C377A8"/>
    <w:rPr>
      <w:rFonts w:ascii="Comic Sans MS" w:hAnsi="Comic Sans MS"/>
    </w:rPr>
  </w:style>
  <w:style w:type="paragraph" w:styleId="Footer">
    <w:name w:val="footer"/>
    <w:basedOn w:val="Normal"/>
    <w:link w:val="FooterChar"/>
    <w:unhideWhenUsed/>
    <w:rsid w:val="00C377A8"/>
    <w:pPr>
      <w:tabs>
        <w:tab w:val="center" w:pos="4320"/>
        <w:tab w:val="right" w:pos="8640"/>
      </w:tabs>
    </w:pPr>
  </w:style>
  <w:style w:type="character" w:customStyle="1" w:styleId="FooterChar">
    <w:name w:val="Footer Char"/>
    <w:basedOn w:val="DefaultParagraphFont"/>
    <w:link w:val="Footer"/>
    <w:uiPriority w:val="99"/>
    <w:semiHidden/>
    <w:rsid w:val="00C377A8"/>
    <w:rPr>
      <w:rFonts w:ascii="Comic Sans MS" w:hAnsi="Comic Sans MS"/>
    </w:rPr>
  </w:style>
  <w:style w:type="character" w:styleId="PageNumber">
    <w:name w:val="page number"/>
    <w:basedOn w:val="DefaultParagraphFont"/>
    <w:uiPriority w:val="99"/>
    <w:semiHidden/>
    <w:unhideWhenUsed/>
    <w:rsid w:val="00C377A8"/>
  </w:style>
  <w:style w:type="character" w:styleId="Hyperlink">
    <w:name w:val="Hyperlink"/>
    <w:basedOn w:val="DefaultParagraphFont"/>
    <w:uiPriority w:val="99"/>
    <w:semiHidden/>
    <w:unhideWhenUsed/>
    <w:rsid w:val="00300D69"/>
    <w:rPr>
      <w:color w:val="0000FF" w:themeColor="hyperlink"/>
      <w:u w:val="single"/>
    </w:rPr>
  </w:style>
  <w:style w:type="character" w:customStyle="1" w:styleId="Heading1Char">
    <w:name w:val="Heading 1 Char"/>
    <w:basedOn w:val="DefaultParagraphFont"/>
    <w:link w:val="Heading1"/>
    <w:rsid w:val="008B7B1D"/>
    <w:rPr>
      <w:rFonts w:ascii="Times New Roman" w:eastAsia="Times" w:hAnsi="Times New Roman" w:cs="Times New Roman"/>
      <w:b/>
      <w:szCs w:val="20"/>
    </w:rPr>
  </w:style>
  <w:style w:type="paragraph" w:styleId="BalloonText">
    <w:name w:val="Balloon Text"/>
    <w:basedOn w:val="Normal"/>
    <w:link w:val="BalloonTextChar"/>
    <w:rsid w:val="008B7B1D"/>
    <w:rPr>
      <w:rFonts w:ascii="Lucida Grande" w:hAnsi="Lucida Grande"/>
      <w:sz w:val="18"/>
      <w:szCs w:val="18"/>
    </w:rPr>
  </w:style>
  <w:style w:type="character" w:customStyle="1" w:styleId="BalloonTextChar">
    <w:name w:val="Balloon Text Char"/>
    <w:basedOn w:val="DefaultParagraphFont"/>
    <w:link w:val="BalloonText"/>
    <w:rsid w:val="008B7B1D"/>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30years.vernier.com/" TargetMode="External"/><Relationship Id="rId12" Type="http://schemas.openxmlformats.org/officeDocument/2006/relationships/hyperlink" Target="http://www.vernier.com/pkgs/labquest/elementary.html" TargetMode="External"/><Relationship Id="rId13" Type="http://schemas.openxmlformats.org/officeDocument/2006/relationships/hyperlink" Target="http://www.digitalwish.com/dw/digitalwish/dw_grant_calendar" TargetMode="External"/><Relationship Id="rId14" Type="http://schemas.openxmlformats.org/officeDocument/2006/relationships/hyperlink" Target="http://www.digitalwish.com/dw/digitalwish/view_grant_winners?id=86" TargetMode="External"/><Relationship Id="rId15" Type="http://schemas.openxmlformats.org/officeDocument/2006/relationships/hyperlink" Target="http://www.elementaryzone.com/login.jsp?action=change&amp;sw=notwarned"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yperlink" Target="http://www.readingatoz.com" TargetMode="External"/><Relationship Id="rId7" Type="http://schemas.openxmlformats.org/officeDocument/2006/relationships/hyperlink" Target="http://www.elementaryzone.com/login.jsp?action=change&amp;sw=notwarned" TargetMode="External"/><Relationship Id="rId8" Type="http://schemas.openxmlformats.org/officeDocument/2006/relationships/hyperlink" Target="http://www.dollargeneral.com/dgliteracy/Pages/b2s_grants.aspx" TargetMode="External"/><Relationship Id="rId9" Type="http://schemas.openxmlformats.org/officeDocument/2006/relationships/hyperlink" Target="http://www.cybergrants.com/pls/cybergrants/ao_reg.register?x_gm_id=3107&amp;x_source_flag=&amp;x_style_id=&amp;x_proposal_type_id=14194&amp;x_sv_id=&amp;x_org_id=&amp;x_invitation_id=&amp;x_tax_source_country_id=US" TargetMode="External"/><Relationship Id="rId10" Type="http://schemas.openxmlformats.org/officeDocument/2006/relationships/hyperlink" Target="http://www.vernier.com/30ye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2162</Words>
  <Characters>12328</Characters>
  <Application>Microsoft Macintosh Word</Application>
  <DocSecurity>4</DocSecurity>
  <Lines>102</Lines>
  <Paragraphs>24</Paragraphs>
  <ScaleCrop>false</ScaleCrop>
  <Company>HCPSS</Company>
  <LinksUpToDate>false</LinksUpToDate>
  <CharactersWithSpaces>15139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2</cp:revision>
  <cp:lastPrinted>2011-04-12T18:30:00Z</cp:lastPrinted>
  <dcterms:created xsi:type="dcterms:W3CDTF">2011-05-07T01:46:00Z</dcterms:created>
  <dcterms:modified xsi:type="dcterms:W3CDTF">2011-05-07T01:46:00Z</dcterms:modified>
</cp:coreProperties>
</file>