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2394"/>
        <w:gridCol w:w="2394"/>
      </w:tblGrid>
      <w:tr w:rsidR="00F26B7C" w:rsidRPr="00F26B7C">
        <w:tc>
          <w:tcPr>
            <w:tcW w:w="2394" w:type="dxa"/>
          </w:tcPr>
          <w:p w:rsidR="00F26B7C" w:rsidRPr="00F26B7C" w:rsidRDefault="00F26B7C" w:rsidP="00F26B7C">
            <w:pPr>
              <w:jc w:val="center"/>
              <w:rPr>
                <w:rFonts w:ascii="Times New Roman" w:eastAsia="Times" w:hAnsi="Times New Roman" w:cs="Times New Roman"/>
                <w:szCs w:val="20"/>
              </w:rPr>
            </w:pPr>
          </w:p>
        </w:tc>
        <w:tc>
          <w:tcPr>
            <w:tcW w:w="2394" w:type="dxa"/>
          </w:tcPr>
          <w:p w:rsidR="00F26B7C" w:rsidRPr="00F26B7C" w:rsidRDefault="00F26B7C" w:rsidP="00F26B7C">
            <w:pPr>
              <w:keepNext/>
              <w:jc w:val="center"/>
              <w:outlineLvl w:val="0"/>
              <w:rPr>
                <w:rFonts w:ascii="Times New Roman" w:eastAsia="Times" w:hAnsi="Times New Roman" w:cs="Times New Roman"/>
                <w:b/>
                <w:szCs w:val="20"/>
              </w:rPr>
            </w:pPr>
            <w:r w:rsidRPr="00F26B7C">
              <w:rPr>
                <w:rFonts w:ascii="Times New Roman" w:eastAsia="Times" w:hAnsi="Times New Roman" w:cs="Times New Roman"/>
                <w:b/>
                <w:szCs w:val="20"/>
              </w:rPr>
              <w:t>Developing</w:t>
            </w:r>
          </w:p>
        </w:tc>
        <w:tc>
          <w:tcPr>
            <w:tcW w:w="2394" w:type="dxa"/>
          </w:tcPr>
          <w:p w:rsidR="00F26B7C" w:rsidRPr="00F26B7C" w:rsidRDefault="00F26B7C" w:rsidP="00F26B7C">
            <w:pPr>
              <w:keepNext/>
              <w:jc w:val="center"/>
              <w:outlineLvl w:val="0"/>
              <w:rPr>
                <w:rFonts w:ascii="Times New Roman" w:eastAsia="Times" w:hAnsi="Times New Roman" w:cs="Times New Roman"/>
                <w:b/>
                <w:szCs w:val="20"/>
              </w:rPr>
            </w:pPr>
            <w:r w:rsidRPr="00F26B7C">
              <w:rPr>
                <w:rFonts w:ascii="Times New Roman" w:eastAsia="Times" w:hAnsi="Times New Roman" w:cs="Times New Roman"/>
                <w:b/>
                <w:szCs w:val="20"/>
              </w:rPr>
              <w:t>Proficient</w:t>
            </w:r>
          </w:p>
        </w:tc>
        <w:tc>
          <w:tcPr>
            <w:tcW w:w="2394" w:type="dxa"/>
          </w:tcPr>
          <w:p w:rsidR="00F26B7C" w:rsidRPr="00F26B7C" w:rsidRDefault="00F26B7C" w:rsidP="00F26B7C">
            <w:pPr>
              <w:keepNext/>
              <w:jc w:val="center"/>
              <w:outlineLvl w:val="0"/>
              <w:rPr>
                <w:rFonts w:ascii="Times New Roman" w:eastAsia="Times" w:hAnsi="Times New Roman" w:cs="Times New Roman"/>
                <w:b/>
                <w:szCs w:val="20"/>
              </w:rPr>
            </w:pPr>
            <w:r w:rsidRPr="00F26B7C">
              <w:rPr>
                <w:rFonts w:ascii="Times New Roman" w:eastAsia="Times" w:hAnsi="Times New Roman" w:cs="Times New Roman"/>
                <w:b/>
                <w:szCs w:val="20"/>
              </w:rPr>
              <w:t>Distinguished</w:t>
            </w:r>
          </w:p>
        </w:tc>
      </w:tr>
      <w:tr w:rsidR="00F26B7C" w:rsidRPr="00F26B7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Grade level appropriate</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Creates an AUP for the target grade level that could be too difficult to understand or too limited to be useful</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Creates an understandable AUP for the target grade level</w:t>
            </w:r>
          </w:p>
        </w:tc>
        <w:tc>
          <w:tcPr>
            <w:tcW w:w="2394" w:type="dxa"/>
          </w:tcPr>
          <w:p w:rsidR="00F26B7C" w:rsidRPr="00F26B7C" w:rsidRDefault="00D00DBC" w:rsidP="00F26B7C">
            <w:pPr>
              <w:rPr>
                <w:rFonts w:ascii="Times New Roman" w:eastAsia="Times" w:hAnsi="Times New Roman" w:cs="Times New Roman"/>
                <w:szCs w:val="20"/>
              </w:rPr>
            </w:pPr>
            <w:r>
              <w:rPr>
                <w:noProof/>
              </w:rPr>
              <w:drawing>
                <wp:inline distT="0" distB="0" distL="0" distR="0">
                  <wp:extent cx="436880" cy="538480"/>
                  <wp:effectExtent l="25400" t="0" r="0" b="0"/>
                  <wp:docPr id="1" name="Picture 1"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F26B7C" w:rsidRPr="00F26B7C">
              <w:rPr>
                <w:rFonts w:ascii="Times New Roman" w:eastAsia="Times" w:hAnsi="Times New Roman" w:cs="Times New Roman"/>
                <w:szCs w:val="20"/>
              </w:rPr>
              <w:t>Creates an understandable AUP for the target grade level and clearly justifies that it is age appropriate</w:t>
            </w:r>
          </w:p>
        </w:tc>
      </w:tr>
      <w:tr w:rsidR="00F26B7C" w:rsidRPr="00F26B7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Consequences</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Does not discuss consequences</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Mentions consequences</w:t>
            </w:r>
          </w:p>
        </w:tc>
        <w:tc>
          <w:tcPr>
            <w:tcW w:w="2394" w:type="dxa"/>
          </w:tcPr>
          <w:p w:rsidR="00F26B7C" w:rsidRPr="00F26B7C" w:rsidRDefault="00D00DBC" w:rsidP="00F26B7C">
            <w:pPr>
              <w:rPr>
                <w:rFonts w:ascii="Times New Roman" w:eastAsia="Times" w:hAnsi="Times New Roman" w:cs="Times New Roman"/>
                <w:szCs w:val="20"/>
              </w:rPr>
            </w:pPr>
            <w:r>
              <w:rPr>
                <w:noProof/>
              </w:rPr>
              <w:drawing>
                <wp:inline distT="0" distB="0" distL="0" distR="0">
                  <wp:extent cx="436880" cy="538480"/>
                  <wp:effectExtent l="25400" t="0" r="0" b="0"/>
                  <wp:docPr id="4" name="Picture 4"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F26B7C" w:rsidRPr="00F26B7C">
              <w:rPr>
                <w:rFonts w:ascii="Times New Roman" w:eastAsia="Times" w:hAnsi="Times New Roman" w:cs="Times New Roman"/>
                <w:szCs w:val="20"/>
              </w:rPr>
              <w:t>Clearly lays out appropriate consequences for violation of the AUP</w:t>
            </w:r>
          </w:p>
        </w:tc>
      </w:tr>
      <w:tr w:rsidR="00F26B7C" w:rsidRPr="00F26B7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Positive</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Is strictly punitive</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Describes some positive uses of technology</w:t>
            </w:r>
          </w:p>
        </w:tc>
        <w:tc>
          <w:tcPr>
            <w:tcW w:w="2394" w:type="dxa"/>
          </w:tcPr>
          <w:p w:rsidR="00F26B7C" w:rsidRPr="00F26B7C" w:rsidRDefault="00D00DBC" w:rsidP="00F26B7C">
            <w:pPr>
              <w:rPr>
                <w:rFonts w:ascii="Times New Roman" w:eastAsia="Times" w:hAnsi="Times New Roman" w:cs="Times New Roman"/>
                <w:szCs w:val="20"/>
              </w:rPr>
            </w:pPr>
            <w:r>
              <w:rPr>
                <w:noProof/>
              </w:rPr>
              <w:drawing>
                <wp:inline distT="0" distB="0" distL="0" distR="0">
                  <wp:extent cx="436880" cy="538480"/>
                  <wp:effectExtent l="25400" t="0" r="0" b="0"/>
                  <wp:docPr id="7" name="Picture 7"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F26B7C" w:rsidRPr="00F26B7C">
              <w:rPr>
                <w:rFonts w:ascii="Times New Roman" w:eastAsia="Times" w:hAnsi="Times New Roman" w:cs="Times New Roman"/>
                <w:szCs w:val="20"/>
              </w:rPr>
              <w:t>Creates a positive and inviting tone about the use of technology</w:t>
            </w:r>
          </w:p>
        </w:tc>
      </w:tr>
      <w:tr w:rsidR="00F26B7C" w:rsidRPr="00F26B7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Justification</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Shows limited justification for why this would be better than any other AUP</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Describes good reasons for this AUP</w:t>
            </w:r>
          </w:p>
        </w:tc>
        <w:tc>
          <w:tcPr>
            <w:tcW w:w="2394" w:type="dxa"/>
          </w:tcPr>
          <w:p w:rsidR="00F26B7C" w:rsidRPr="00F26B7C" w:rsidRDefault="00D00DBC" w:rsidP="00F26B7C">
            <w:pPr>
              <w:rPr>
                <w:rFonts w:ascii="Times New Roman" w:eastAsia="Times" w:hAnsi="Times New Roman" w:cs="Times New Roman"/>
                <w:szCs w:val="20"/>
              </w:rPr>
            </w:pPr>
            <w:r>
              <w:rPr>
                <w:noProof/>
              </w:rPr>
              <w:drawing>
                <wp:inline distT="0" distB="0" distL="0" distR="0">
                  <wp:extent cx="436880" cy="538480"/>
                  <wp:effectExtent l="25400" t="0" r="0" b="0"/>
                  <wp:docPr id="10" name="Picture 10"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F26B7C" w:rsidRPr="00F26B7C">
              <w:rPr>
                <w:rFonts w:ascii="Times New Roman" w:eastAsia="Times" w:hAnsi="Times New Roman" w:cs="Times New Roman"/>
                <w:szCs w:val="20"/>
              </w:rPr>
              <w:t>Lays out a clear and convincing argument of why this AUP should be used</w:t>
            </w:r>
          </w:p>
        </w:tc>
      </w:tr>
      <w:tr w:rsidR="00F26B7C" w:rsidRPr="00F26B7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Mechanics</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Contains many grammar, spelling, and/or usage errors</w:t>
            </w:r>
          </w:p>
        </w:tc>
        <w:tc>
          <w:tcPr>
            <w:tcW w:w="2394" w:type="dxa"/>
          </w:tcPr>
          <w:p w:rsidR="00F26B7C" w:rsidRPr="00F26B7C" w:rsidRDefault="00F26B7C" w:rsidP="00F26B7C">
            <w:pPr>
              <w:rPr>
                <w:rFonts w:ascii="Times New Roman" w:eastAsia="Times" w:hAnsi="Times New Roman" w:cs="Times New Roman"/>
                <w:szCs w:val="20"/>
              </w:rPr>
            </w:pPr>
            <w:r w:rsidRPr="00F26B7C">
              <w:rPr>
                <w:rFonts w:ascii="Times New Roman" w:eastAsia="Times" w:hAnsi="Times New Roman" w:cs="Times New Roman"/>
                <w:szCs w:val="20"/>
              </w:rPr>
              <w:t>Contains a few grammar, spelling, and/or usage errors</w:t>
            </w:r>
          </w:p>
        </w:tc>
        <w:tc>
          <w:tcPr>
            <w:tcW w:w="2394" w:type="dxa"/>
          </w:tcPr>
          <w:p w:rsidR="00F26B7C" w:rsidRPr="00F26B7C" w:rsidRDefault="00D00DBC" w:rsidP="00F26B7C">
            <w:pPr>
              <w:rPr>
                <w:rFonts w:ascii="Times New Roman" w:eastAsia="Times" w:hAnsi="Times New Roman" w:cs="Times New Roman"/>
                <w:szCs w:val="20"/>
              </w:rPr>
            </w:pPr>
            <w:r>
              <w:rPr>
                <w:noProof/>
              </w:rPr>
              <w:drawing>
                <wp:inline distT="0" distB="0" distL="0" distR="0">
                  <wp:extent cx="436880" cy="538480"/>
                  <wp:effectExtent l="25400" t="0" r="0" b="0"/>
                  <wp:docPr id="13" name="Picture 13"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F26B7C" w:rsidRPr="00F26B7C">
              <w:rPr>
                <w:rFonts w:ascii="Times New Roman" w:eastAsia="Times" w:hAnsi="Times New Roman" w:cs="Times New Roman"/>
                <w:szCs w:val="20"/>
              </w:rPr>
              <w:t>Contains correct grammar, spelling, and usage throughout and meets the page requirements</w:t>
            </w:r>
          </w:p>
        </w:tc>
      </w:tr>
    </w:tbl>
    <w:p w:rsidR="00F26B7C" w:rsidRPr="00F26B7C" w:rsidRDefault="00D00DBC" w:rsidP="00F26B7C">
      <w:pPr>
        <w:rPr>
          <w:rFonts w:ascii="Times New Roman" w:hAnsi="Times New Roman"/>
        </w:rPr>
      </w:pPr>
      <w:r>
        <w:rPr>
          <w:rFonts w:ascii="Times New Roman" w:hAnsi="Times New Roman"/>
        </w:rPr>
        <w:t>I’ll take your word for it that this is understandable for kindergarteners. It seems a little too complex to me. Think about ways that you might simplify this even more. Grade: A</w:t>
      </w:r>
    </w:p>
    <w:p w:rsidR="00F26B7C" w:rsidRDefault="00F26B7C" w:rsidP="007702EA">
      <w:pPr>
        <w:jc w:val="center"/>
        <w:rPr>
          <w:rFonts w:ascii="Times New Roman" w:hAnsi="Times New Roman"/>
          <w:b/>
          <w:sz w:val="36"/>
        </w:rPr>
      </w:pPr>
    </w:p>
    <w:p w:rsidR="007702EA" w:rsidRPr="007702EA" w:rsidRDefault="00F26B7C" w:rsidP="007702EA">
      <w:pPr>
        <w:jc w:val="center"/>
        <w:rPr>
          <w:rFonts w:ascii="Times New Roman" w:hAnsi="Times New Roman"/>
          <w:b/>
          <w:sz w:val="36"/>
        </w:rPr>
      </w:pPr>
      <w:r>
        <w:rPr>
          <w:rFonts w:ascii="Times New Roman" w:hAnsi="Times New Roman"/>
          <w:b/>
          <w:sz w:val="36"/>
        </w:rPr>
        <w:br w:type="page"/>
      </w:r>
      <w:r w:rsidR="007702EA" w:rsidRPr="007702EA">
        <w:rPr>
          <w:rFonts w:ascii="Times New Roman" w:hAnsi="Times New Roman"/>
          <w:b/>
          <w:sz w:val="36"/>
        </w:rPr>
        <w:t>Acceptable Use and Internet Policy for Kindergarten</w:t>
      </w:r>
    </w:p>
    <w:p w:rsidR="005F4935" w:rsidRDefault="005F4935" w:rsidP="00506317">
      <w:pPr>
        <w:spacing w:line="360" w:lineRule="auto"/>
        <w:rPr>
          <w:rFonts w:ascii="Times New Roman" w:hAnsi="Times New Roman"/>
          <w:i/>
        </w:rPr>
      </w:pPr>
    </w:p>
    <w:p w:rsidR="00506317" w:rsidRDefault="00506317" w:rsidP="00316DE5">
      <w:pPr>
        <w:spacing w:line="360" w:lineRule="auto"/>
        <w:rPr>
          <w:rFonts w:ascii="Times New Roman" w:hAnsi="Times New Roman"/>
        </w:rPr>
      </w:pPr>
      <w:r>
        <w:rPr>
          <w:rFonts w:ascii="Times New Roman" w:hAnsi="Times New Roman"/>
        </w:rPr>
        <w:t>Dear Parents and Students,</w:t>
      </w:r>
    </w:p>
    <w:p w:rsidR="00316DE5" w:rsidRDefault="00506317" w:rsidP="00316DE5">
      <w:pPr>
        <w:spacing w:line="360" w:lineRule="auto"/>
        <w:rPr>
          <w:rFonts w:ascii="Times New Roman" w:hAnsi="Times New Roman"/>
        </w:rPr>
      </w:pPr>
      <w:r>
        <w:rPr>
          <w:rFonts w:ascii="Times New Roman" w:hAnsi="Times New Roman"/>
        </w:rPr>
        <w:tab/>
        <w:t>At Clemens Crossing Elementary school we believe that all students have the right to have access to technology.  Technology is used throughout the building in a variety of ways</w:t>
      </w:r>
      <w:r w:rsidR="00C24DCC">
        <w:rPr>
          <w:rFonts w:ascii="Times New Roman" w:hAnsi="Times New Roman"/>
        </w:rPr>
        <w:t xml:space="preserve"> in order to support learning and teaching</w:t>
      </w:r>
      <w:r>
        <w:rPr>
          <w:rFonts w:ascii="Times New Roman" w:hAnsi="Times New Roman"/>
        </w:rPr>
        <w:t xml:space="preserve">.  Students will have access to technology </w:t>
      </w:r>
      <w:r w:rsidR="00C613E1">
        <w:rPr>
          <w:rFonts w:ascii="Times New Roman" w:hAnsi="Times New Roman"/>
        </w:rPr>
        <w:t xml:space="preserve">at school </w:t>
      </w:r>
      <w:r>
        <w:rPr>
          <w:rFonts w:ascii="Times New Roman" w:hAnsi="Times New Roman"/>
        </w:rPr>
        <w:t>for educational purposes</w:t>
      </w:r>
      <w:r w:rsidR="00C613E1">
        <w:rPr>
          <w:rFonts w:ascii="Times New Roman" w:hAnsi="Times New Roman"/>
        </w:rPr>
        <w:t xml:space="preserve"> only</w:t>
      </w:r>
      <w:r>
        <w:rPr>
          <w:rFonts w:ascii="Times New Roman" w:hAnsi="Times New Roman"/>
        </w:rPr>
        <w:t xml:space="preserve">.  Please carefully read the Acceptable Use and Internet Policy </w:t>
      </w:r>
      <w:r w:rsidR="00C24DCC">
        <w:rPr>
          <w:rFonts w:ascii="Times New Roman" w:hAnsi="Times New Roman"/>
        </w:rPr>
        <w:t>below,</w:t>
      </w:r>
      <w:r>
        <w:rPr>
          <w:rFonts w:ascii="Times New Roman" w:hAnsi="Times New Roman"/>
        </w:rPr>
        <w:t xml:space="preserve"> as each student </w:t>
      </w:r>
      <w:r w:rsidR="00C24DCC">
        <w:rPr>
          <w:rFonts w:ascii="Times New Roman" w:hAnsi="Times New Roman"/>
        </w:rPr>
        <w:t>and adult volunteer</w:t>
      </w:r>
      <w:del w:id="0" w:author="David Marcovitz" w:date="2011-03-31T18:40:00Z">
        <w:r w:rsidR="00C24DCC" w:rsidDel="00D00DBC">
          <w:rPr>
            <w:rFonts w:ascii="Times New Roman" w:hAnsi="Times New Roman"/>
          </w:rPr>
          <w:delText>s</w:delText>
        </w:r>
      </w:del>
      <w:r w:rsidR="00C24DCC">
        <w:rPr>
          <w:rFonts w:ascii="Times New Roman" w:hAnsi="Times New Roman"/>
        </w:rPr>
        <w:t xml:space="preserve"> </w:t>
      </w:r>
      <w:r>
        <w:rPr>
          <w:rFonts w:ascii="Times New Roman" w:hAnsi="Times New Roman"/>
        </w:rPr>
        <w:t>will be responsible for following this policy at school.</w:t>
      </w:r>
    </w:p>
    <w:p w:rsidR="00506317" w:rsidRPr="00316DE5" w:rsidRDefault="00506317" w:rsidP="00316DE5">
      <w:pPr>
        <w:spacing w:line="360" w:lineRule="auto"/>
        <w:rPr>
          <w:rFonts w:ascii="Times New Roman" w:hAnsi="Times New Roman"/>
        </w:rPr>
      </w:pPr>
    </w:p>
    <w:p w:rsidR="00EA67B0" w:rsidRPr="00ED3048" w:rsidRDefault="005F4935" w:rsidP="00316DE5">
      <w:pPr>
        <w:spacing w:line="360" w:lineRule="auto"/>
        <w:rPr>
          <w:rFonts w:ascii="Times New Roman" w:hAnsi="Times New Roman"/>
          <w:b/>
          <w:i/>
        </w:rPr>
      </w:pPr>
      <w:r w:rsidRPr="00ED3048">
        <w:rPr>
          <w:rFonts w:ascii="Times New Roman" w:hAnsi="Times New Roman"/>
          <w:b/>
          <w:i/>
        </w:rPr>
        <w:t>Responsibilities of User:</w:t>
      </w:r>
    </w:p>
    <w:p w:rsidR="00506317" w:rsidRDefault="00506317" w:rsidP="00316DE5">
      <w:pPr>
        <w:pStyle w:val="ListParagraph"/>
        <w:numPr>
          <w:ilvl w:val="0"/>
          <w:numId w:val="1"/>
        </w:numPr>
        <w:spacing w:line="360" w:lineRule="auto"/>
        <w:rPr>
          <w:rFonts w:ascii="Times New Roman" w:hAnsi="Times New Roman"/>
        </w:rPr>
      </w:pPr>
      <w:r>
        <w:rPr>
          <w:rFonts w:ascii="Times New Roman" w:hAnsi="Times New Roman"/>
        </w:rPr>
        <w:t>I promise to use all technology equipment carefully.</w:t>
      </w:r>
    </w:p>
    <w:p w:rsidR="00506317" w:rsidRDefault="00506317" w:rsidP="00316DE5">
      <w:pPr>
        <w:pStyle w:val="ListParagraph"/>
        <w:numPr>
          <w:ilvl w:val="0"/>
          <w:numId w:val="1"/>
        </w:numPr>
        <w:spacing w:line="360" w:lineRule="auto"/>
        <w:rPr>
          <w:rFonts w:ascii="Times New Roman" w:hAnsi="Times New Roman"/>
        </w:rPr>
      </w:pPr>
      <w:r>
        <w:rPr>
          <w:rFonts w:ascii="Times New Roman" w:hAnsi="Times New Roman"/>
        </w:rPr>
        <w:t>I promise to use all technology equipment for its planned purpose.</w:t>
      </w:r>
    </w:p>
    <w:p w:rsidR="00C24DCC" w:rsidRDefault="00506317" w:rsidP="00316DE5">
      <w:pPr>
        <w:pStyle w:val="ListParagraph"/>
        <w:numPr>
          <w:ilvl w:val="0"/>
          <w:numId w:val="1"/>
        </w:numPr>
        <w:spacing w:line="360" w:lineRule="auto"/>
        <w:rPr>
          <w:rFonts w:ascii="Times New Roman" w:hAnsi="Times New Roman"/>
        </w:rPr>
      </w:pPr>
      <w:r>
        <w:rPr>
          <w:rFonts w:ascii="Times New Roman" w:hAnsi="Times New Roman"/>
        </w:rPr>
        <w:t>I promise to follow the directions given by the teacher with software, programs, and the Internet.</w:t>
      </w:r>
    </w:p>
    <w:p w:rsidR="00506317" w:rsidRDefault="00C24DCC" w:rsidP="00316DE5">
      <w:pPr>
        <w:pStyle w:val="ListParagraph"/>
        <w:numPr>
          <w:ilvl w:val="0"/>
          <w:numId w:val="1"/>
        </w:numPr>
        <w:spacing w:line="360" w:lineRule="auto"/>
        <w:rPr>
          <w:rFonts w:ascii="Times New Roman" w:hAnsi="Times New Roman"/>
        </w:rPr>
      </w:pPr>
      <w:r>
        <w:rPr>
          <w:rFonts w:ascii="Times New Roman" w:hAnsi="Times New Roman"/>
        </w:rPr>
        <w:t>I promise to only print when I am told to by a teacher.</w:t>
      </w:r>
    </w:p>
    <w:p w:rsidR="00506317" w:rsidRDefault="00506317" w:rsidP="00316DE5">
      <w:pPr>
        <w:pStyle w:val="ListParagraph"/>
        <w:numPr>
          <w:ilvl w:val="0"/>
          <w:numId w:val="1"/>
        </w:numPr>
        <w:spacing w:line="360" w:lineRule="auto"/>
        <w:rPr>
          <w:rFonts w:ascii="Times New Roman" w:hAnsi="Times New Roman"/>
        </w:rPr>
      </w:pPr>
      <w:r>
        <w:rPr>
          <w:rFonts w:ascii="Times New Roman" w:hAnsi="Times New Roman"/>
        </w:rPr>
        <w:t>I promise to keep my login information private.</w:t>
      </w:r>
    </w:p>
    <w:p w:rsidR="00506317" w:rsidRDefault="00506317" w:rsidP="00316DE5">
      <w:pPr>
        <w:pStyle w:val="ListParagraph"/>
        <w:numPr>
          <w:ilvl w:val="0"/>
          <w:numId w:val="1"/>
        </w:numPr>
        <w:spacing w:line="360" w:lineRule="auto"/>
        <w:rPr>
          <w:rFonts w:ascii="Times New Roman" w:hAnsi="Times New Roman"/>
        </w:rPr>
      </w:pPr>
      <w:r>
        <w:rPr>
          <w:rFonts w:ascii="Times New Roman" w:hAnsi="Times New Roman"/>
        </w:rPr>
        <w:t xml:space="preserve">I promise to only use </w:t>
      </w:r>
      <w:r w:rsidRPr="00C613E1">
        <w:rPr>
          <w:rFonts w:ascii="Times New Roman" w:hAnsi="Times New Roman"/>
          <w:b/>
        </w:rPr>
        <w:t>my</w:t>
      </w:r>
      <w:r>
        <w:rPr>
          <w:rFonts w:ascii="Times New Roman" w:hAnsi="Times New Roman"/>
        </w:rPr>
        <w:t xml:space="preserve"> login information at school and with school technologies.</w:t>
      </w:r>
    </w:p>
    <w:p w:rsidR="00316DE5" w:rsidRDefault="00C613E1" w:rsidP="00316DE5">
      <w:pPr>
        <w:pStyle w:val="ListParagraph"/>
        <w:numPr>
          <w:ilvl w:val="0"/>
          <w:numId w:val="1"/>
        </w:numPr>
        <w:spacing w:line="360" w:lineRule="auto"/>
        <w:rPr>
          <w:rFonts w:ascii="Times New Roman" w:hAnsi="Times New Roman"/>
        </w:rPr>
      </w:pPr>
      <w:r>
        <w:rPr>
          <w:rFonts w:ascii="Times New Roman" w:hAnsi="Times New Roman"/>
        </w:rPr>
        <w:t>I promise to ask a</w:t>
      </w:r>
      <w:r w:rsidR="00506317">
        <w:rPr>
          <w:rFonts w:ascii="Times New Roman" w:hAnsi="Times New Roman"/>
        </w:rPr>
        <w:t xml:space="preserve"> </w:t>
      </w:r>
      <w:r>
        <w:rPr>
          <w:rFonts w:ascii="Times New Roman" w:hAnsi="Times New Roman"/>
        </w:rPr>
        <w:t>teacher</w:t>
      </w:r>
      <w:r w:rsidR="00506317">
        <w:rPr>
          <w:rFonts w:ascii="Times New Roman" w:hAnsi="Times New Roman"/>
        </w:rPr>
        <w:t xml:space="preserve"> for help if I come across a problem or have a question.</w:t>
      </w:r>
    </w:p>
    <w:p w:rsidR="00506317" w:rsidRPr="00C24DCC" w:rsidRDefault="00316DE5" w:rsidP="00316DE5">
      <w:pPr>
        <w:pStyle w:val="ListParagraph"/>
        <w:numPr>
          <w:ilvl w:val="0"/>
          <w:numId w:val="1"/>
        </w:numPr>
        <w:spacing w:line="360" w:lineRule="auto"/>
        <w:rPr>
          <w:rFonts w:ascii="Times New Roman" w:hAnsi="Times New Roman"/>
        </w:rPr>
      </w:pPr>
      <w:r>
        <w:rPr>
          <w:rFonts w:ascii="Times New Roman" w:hAnsi="Times New Roman"/>
        </w:rPr>
        <w:t xml:space="preserve">I promise not to share personal information about myself while using the </w:t>
      </w:r>
      <w:r w:rsidR="00C613E1">
        <w:rPr>
          <w:rFonts w:ascii="Times New Roman" w:hAnsi="Times New Roman"/>
        </w:rPr>
        <w:t>Internet</w:t>
      </w:r>
      <w:r>
        <w:rPr>
          <w:rFonts w:ascii="Times New Roman" w:hAnsi="Times New Roman"/>
        </w:rPr>
        <w:t>.</w:t>
      </w:r>
    </w:p>
    <w:p w:rsidR="00506317" w:rsidRDefault="00506317" w:rsidP="00316DE5">
      <w:pPr>
        <w:pStyle w:val="ListParagraph"/>
        <w:numPr>
          <w:ilvl w:val="0"/>
          <w:numId w:val="1"/>
        </w:numPr>
        <w:spacing w:line="360" w:lineRule="auto"/>
        <w:rPr>
          <w:rFonts w:ascii="Times New Roman" w:hAnsi="Times New Roman"/>
        </w:rPr>
      </w:pPr>
      <w:r>
        <w:rPr>
          <w:rFonts w:ascii="Times New Roman" w:hAnsi="Times New Roman"/>
        </w:rPr>
        <w:t>I promise to keep all computer and equipment settings the same.</w:t>
      </w:r>
    </w:p>
    <w:p w:rsidR="00506317" w:rsidRDefault="00506317" w:rsidP="00316DE5">
      <w:pPr>
        <w:pStyle w:val="ListParagraph"/>
        <w:numPr>
          <w:ilvl w:val="0"/>
          <w:numId w:val="1"/>
        </w:numPr>
        <w:spacing w:line="360" w:lineRule="auto"/>
        <w:rPr>
          <w:rFonts w:ascii="Times New Roman" w:hAnsi="Times New Roman"/>
        </w:rPr>
      </w:pPr>
      <w:r>
        <w:rPr>
          <w:rFonts w:ascii="Times New Roman" w:hAnsi="Times New Roman"/>
        </w:rPr>
        <w:t>I promise</w:t>
      </w:r>
      <w:r w:rsidR="00C24DCC">
        <w:rPr>
          <w:rFonts w:ascii="Times New Roman" w:hAnsi="Times New Roman"/>
        </w:rPr>
        <w:t xml:space="preserve"> to never use technology to hurt or bully others.</w:t>
      </w:r>
    </w:p>
    <w:p w:rsidR="00C24DCC" w:rsidRDefault="00C24DCC" w:rsidP="00316DE5">
      <w:pPr>
        <w:pStyle w:val="ListParagraph"/>
        <w:numPr>
          <w:ilvl w:val="0"/>
          <w:numId w:val="1"/>
        </w:numPr>
        <w:spacing w:line="360" w:lineRule="auto"/>
        <w:rPr>
          <w:rFonts w:ascii="Times New Roman" w:hAnsi="Times New Roman"/>
        </w:rPr>
      </w:pPr>
      <w:r w:rsidRPr="00C24DCC">
        <w:rPr>
          <w:rFonts w:ascii="Times New Roman" w:hAnsi="Times New Roman"/>
        </w:rPr>
        <w:t xml:space="preserve">I promise to be patient </w:t>
      </w:r>
      <w:r w:rsidR="00C613E1">
        <w:rPr>
          <w:rFonts w:ascii="Times New Roman" w:hAnsi="Times New Roman"/>
        </w:rPr>
        <w:t xml:space="preserve">and wait for a teacher </w:t>
      </w:r>
      <w:r w:rsidRPr="00C24DCC">
        <w:rPr>
          <w:rFonts w:ascii="Times New Roman" w:hAnsi="Times New Roman"/>
        </w:rPr>
        <w:t>if the technology equipment isn’</w:t>
      </w:r>
      <w:r>
        <w:rPr>
          <w:rFonts w:ascii="Times New Roman" w:hAnsi="Times New Roman"/>
        </w:rPr>
        <w:t>t working correctly.</w:t>
      </w:r>
    </w:p>
    <w:p w:rsidR="00C24DCC" w:rsidRDefault="00C24DCC" w:rsidP="00316DE5">
      <w:pPr>
        <w:pStyle w:val="ListParagraph"/>
        <w:numPr>
          <w:ilvl w:val="0"/>
          <w:numId w:val="1"/>
        </w:numPr>
        <w:spacing w:line="360" w:lineRule="auto"/>
        <w:rPr>
          <w:rFonts w:ascii="Times New Roman" w:hAnsi="Times New Roman"/>
        </w:rPr>
      </w:pPr>
      <w:r>
        <w:rPr>
          <w:rFonts w:ascii="Times New Roman" w:hAnsi="Times New Roman"/>
        </w:rPr>
        <w:t>I promise not to eat or drink around any technology equipment.</w:t>
      </w:r>
    </w:p>
    <w:p w:rsidR="00316DE5" w:rsidRDefault="00316DE5" w:rsidP="00316DE5">
      <w:pPr>
        <w:pStyle w:val="ListParagraph"/>
        <w:numPr>
          <w:ilvl w:val="0"/>
          <w:numId w:val="1"/>
        </w:numPr>
        <w:spacing w:line="360" w:lineRule="auto"/>
        <w:rPr>
          <w:rFonts w:ascii="Times New Roman" w:hAnsi="Times New Roman"/>
        </w:rPr>
      </w:pPr>
      <w:r>
        <w:rPr>
          <w:rFonts w:ascii="Times New Roman" w:hAnsi="Times New Roman"/>
        </w:rPr>
        <w:t>I understand that I may not be able to use technology equipment if I break any of these promises.</w:t>
      </w:r>
    </w:p>
    <w:p w:rsidR="00316DE5" w:rsidRDefault="00316DE5" w:rsidP="00316DE5">
      <w:pPr>
        <w:spacing w:line="360" w:lineRule="auto"/>
        <w:rPr>
          <w:rFonts w:ascii="Times New Roman" w:hAnsi="Times New Roman"/>
        </w:rPr>
      </w:pPr>
    </w:p>
    <w:p w:rsidR="00316DE5" w:rsidRPr="00C613E1" w:rsidRDefault="00316DE5" w:rsidP="00C613E1">
      <w:pPr>
        <w:spacing w:line="360" w:lineRule="auto"/>
        <w:ind w:firstLine="360"/>
        <w:rPr>
          <w:rFonts w:ascii="Times New Roman" w:hAnsi="Times New Roman"/>
          <w:i/>
        </w:rPr>
      </w:pPr>
      <w:r>
        <w:rPr>
          <w:rFonts w:ascii="Times New Roman" w:hAnsi="Times New Roman"/>
          <w:i/>
        </w:rPr>
        <w:t>The above</w:t>
      </w:r>
      <w:r w:rsidRPr="005F4935">
        <w:rPr>
          <w:rFonts w:ascii="Times New Roman" w:hAnsi="Times New Roman"/>
          <w:i/>
        </w:rPr>
        <w:t xml:space="preserve"> policy applies to all types of technologies used on school premises or for school related purposes whether or not Clemens Crossing Elementary School or a private user owns the technology.</w:t>
      </w:r>
      <w:r>
        <w:rPr>
          <w:rFonts w:ascii="Times New Roman" w:hAnsi="Times New Roman"/>
          <w:i/>
        </w:rPr>
        <w:t xml:space="preserve">  The policy applies to students, staff, and other adults that may be supporting students.</w:t>
      </w:r>
      <w:r>
        <w:rPr>
          <w:rFonts w:ascii="Times New Roman" w:hAnsi="Times New Roman"/>
          <w:i/>
        </w:rPr>
        <w:br w:type="page"/>
      </w:r>
      <w:r>
        <w:rPr>
          <w:rFonts w:ascii="Times New Roman" w:hAnsi="Times New Roman"/>
        </w:rPr>
        <w:t>Mr. Larner,</w:t>
      </w:r>
    </w:p>
    <w:p w:rsidR="00F93294" w:rsidRDefault="00316DE5" w:rsidP="00316DE5">
      <w:pPr>
        <w:spacing w:line="480" w:lineRule="auto"/>
        <w:ind w:firstLine="360"/>
        <w:rPr>
          <w:rFonts w:ascii="Times New Roman" w:hAnsi="Times New Roman"/>
        </w:rPr>
      </w:pPr>
      <w:r>
        <w:rPr>
          <w:rFonts w:ascii="Times New Roman" w:hAnsi="Times New Roman"/>
        </w:rPr>
        <w:tab/>
        <w:t xml:space="preserve">I propose to replace the current Acceptable Use of Technology Agreement with the attached Acceptable Use and Internet Policy for Kindergarten.  </w:t>
      </w:r>
      <w:r w:rsidR="00F93294">
        <w:rPr>
          <w:rFonts w:ascii="Times New Roman" w:hAnsi="Times New Roman"/>
        </w:rPr>
        <w:t>While the current policy is good, t</w:t>
      </w:r>
      <w:r>
        <w:rPr>
          <w:rFonts w:ascii="Times New Roman" w:hAnsi="Times New Roman"/>
        </w:rPr>
        <w:t>he attached policy has been written in a way that Kinderg</w:t>
      </w:r>
      <w:r w:rsidR="00F93294">
        <w:rPr>
          <w:rFonts w:ascii="Times New Roman" w:hAnsi="Times New Roman"/>
        </w:rPr>
        <w:t>arten students can understand.  For some students, Kindergarten is the first formal school experience.  It may also be the first time that these students have used computers or other technologies.  It is important for these young students to understand the rules for using all technology equipment.</w:t>
      </w:r>
    </w:p>
    <w:p w:rsidR="00C613E1" w:rsidRDefault="00F93294" w:rsidP="00316DE5">
      <w:pPr>
        <w:spacing w:line="480" w:lineRule="auto"/>
        <w:ind w:firstLine="360"/>
        <w:rPr>
          <w:rFonts w:ascii="Times New Roman" w:hAnsi="Times New Roman"/>
        </w:rPr>
      </w:pPr>
      <w:r>
        <w:rPr>
          <w:rFonts w:ascii="Times New Roman" w:hAnsi="Times New Roman"/>
        </w:rPr>
        <w:t>The policy should be sent home at the beginning of the school year so that parents understand what is being asked of the students while they are at school or completing school related assignments.  The policy will also be reviewed at school before the fi</w:t>
      </w:r>
      <w:r w:rsidR="00C613E1">
        <w:rPr>
          <w:rFonts w:ascii="Times New Roman" w:hAnsi="Times New Roman"/>
        </w:rPr>
        <w:t>rst use of technology equipment</w:t>
      </w:r>
      <w:r>
        <w:rPr>
          <w:rFonts w:ascii="Times New Roman" w:hAnsi="Times New Roman"/>
        </w:rPr>
        <w:t>.  While it is not practical to review the policy before every single use, it is important that the policy is reviewed with students often so they understand their responsibilities.</w:t>
      </w:r>
      <w:r w:rsidR="00F73018">
        <w:rPr>
          <w:rFonts w:ascii="Times New Roman" w:hAnsi="Times New Roman"/>
        </w:rPr>
        <w:t xml:space="preserve">  It is also important for the students to understand that they may not be allowed to use technology equipment if they cannot follow the guidelines.  </w:t>
      </w:r>
    </w:p>
    <w:p w:rsidR="00F73018" w:rsidRDefault="00F93294" w:rsidP="00316DE5">
      <w:pPr>
        <w:spacing w:line="480" w:lineRule="auto"/>
        <w:ind w:firstLine="360"/>
        <w:rPr>
          <w:rFonts w:ascii="Times New Roman" w:hAnsi="Times New Roman"/>
        </w:rPr>
      </w:pPr>
      <w:r>
        <w:rPr>
          <w:rFonts w:ascii="Times New Roman" w:hAnsi="Times New Roman"/>
        </w:rPr>
        <w:t>The policy is not only for the Kindergarten students, but it is intended for teachers and any other adult that may be working with the students at school (</w:t>
      </w:r>
      <w:r w:rsidR="00F73018">
        <w:rPr>
          <w:rFonts w:ascii="Times New Roman" w:hAnsi="Times New Roman"/>
        </w:rPr>
        <w:t xml:space="preserve">e.g. </w:t>
      </w:r>
      <w:r>
        <w:rPr>
          <w:rFonts w:ascii="Times New Roman" w:hAnsi="Times New Roman"/>
        </w:rPr>
        <w:t xml:space="preserve">parent </w:t>
      </w:r>
      <w:r w:rsidR="00F73018">
        <w:rPr>
          <w:rFonts w:ascii="Times New Roman" w:hAnsi="Times New Roman"/>
        </w:rPr>
        <w:t xml:space="preserve">or community </w:t>
      </w:r>
      <w:r>
        <w:rPr>
          <w:rFonts w:ascii="Times New Roman" w:hAnsi="Times New Roman"/>
        </w:rPr>
        <w:t>volunteers</w:t>
      </w:r>
      <w:r w:rsidR="00F73018">
        <w:rPr>
          <w:rFonts w:ascii="Times New Roman" w:hAnsi="Times New Roman"/>
        </w:rPr>
        <w:t>).  This policy also covers a wide range of technologies that students may use, even if it is brought from home.  Students need to understand that technology equipment is to be used for educational purposes and should be treated carefully at all times.</w:t>
      </w:r>
    </w:p>
    <w:p w:rsidR="00F73018" w:rsidRDefault="00F73018" w:rsidP="00316DE5">
      <w:pPr>
        <w:spacing w:line="480" w:lineRule="auto"/>
        <w:ind w:firstLine="360"/>
        <w:rPr>
          <w:rFonts w:ascii="Times New Roman" w:hAnsi="Times New Roman"/>
        </w:rPr>
      </w:pPr>
      <w:r>
        <w:rPr>
          <w:rFonts w:ascii="Times New Roman" w:hAnsi="Times New Roman"/>
        </w:rPr>
        <w:t>I believe that this updated policy will be easier for younger students to understand and to follow.   It is worded very simply and covers a range of concerns that young students may encounter while using technology.</w:t>
      </w:r>
    </w:p>
    <w:p w:rsidR="00F73018" w:rsidRDefault="00F73018" w:rsidP="00C613E1">
      <w:pPr>
        <w:spacing w:line="360" w:lineRule="auto"/>
        <w:ind w:firstLine="360"/>
        <w:rPr>
          <w:rFonts w:ascii="Times New Roman" w:hAnsi="Times New Roman"/>
        </w:rPr>
      </w:pPr>
      <w:r>
        <w:rPr>
          <w:rFonts w:ascii="Times New Roman" w:hAnsi="Times New Roman"/>
        </w:rPr>
        <w:t>Thank you for considering this policy change,</w:t>
      </w:r>
    </w:p>
    <w:p w:rsidR="005F4935" w:rsidRPr="00316DE5" w:rsidRDefault="00F73018" w:rsidP="00C613E1">
      <w:pPr>
        <w:spacing w:line="360" w:lineRule="auto"/>
        <w:ind w:firstLine="360"/>
        <w:rPr>
          <w:rFonts w:ascii="Times New Roman" w:hAnsi="Times New Roman"/>
        </w:rPr>
      </w:pPr>
      <w:r>
        <w:rPr>
          <w:rFonts w:ascii="Times New Roman" w:hAnsi="Times New Roman"/>
        </w:rPr>
        <w:tab/>
        <w:t>Monica Chuppetta</w:t>
      </w:r>
    </w:p>
    <w:sectPr w:rsidR="005F4935" w:rsidRPr="00316DE5" w:rsidSect="00EA67B0">
      <w:headerReference w:type="default" r:id="rId6"/>
      <w:foot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Lucida Grande">
    <w:charset w:val="59"/>
    <w:family w:val="auto"/>
    <w:pitch w:val="variable"/>
    <w:sig w:usb0="00000201" w:usb1="00000000" w:usb2="00000000" w:usb3="00000000" w:csb0="00000004"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94" w:rsidRPr="007702EA" w:rsidRDefault="00F62C1A" w:rsidP="007702EA">
    <w:pPr>
      <w:pStyle w:val="Footer"/>
      <w:jc w:val="right"/>
      <w:rPr>
        <w:rFonts w:ascii="Times New Roman" w:hAnsi="Times New Roman"/>
      </w:rPr>
    </w:pPr>
    <w:r w:rsidRPr="007702EA">
      <w:rPr>
        <w:rStyle w:val="PageNumber"/>
        <w:rFonts w:ascii="Times New Roman" w:hAnsi="Times New Roman"/>
      </w:rPr>
      <w:fldChar w:fldCharType="begin"/>
    </w:r>
    <w:r w:rsidR="00F93294" w:rsidRPr="007702EA">
      <w:rPr>
        <w:rStyle w:val="PageNumber"/>
        <w:rFonts w:ascii="Times New Roman" w:hAnsi="Times New Roman"/>
      </w:rPr>
      <w:instrText xml:space="preserve"> PAGE </w:instrText>
    </w:r>
    <w:r w:rsidRPr="007702EA">
      <w:rPr>
        <w:rStyle w:val="PageNumber"/>
        <w:rFonts w:ascii="Times New Roman" w:hAnsi="Times New Roman"/>
      </w:rPr>
      <w:fldChar w:fldCharType="separate"/>
    </w:r>
    <w:r w:rsidR="00ED1B1C">
      <w:rPr>
        <w:rStyle w:val="PageNumber"/>
        <w:rFonts w:ascii="Times New Roman" w:hAnsi="Times New Roman"/>
        <w:noProof/>
      </w:rPr>
      <w:t>1</w:t>
    </w:r>
    <w:r w:rsidRPr="007702EA">
      <w:rPr>
        <w:rStyle w:val="PageNumber"/>
        <w:rFonts w:ascii="Times New Roman" w:hAnsi="Times New Roman"/>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294" w:rsidRPr="007702EA" w:rsidRDefault="00F93294">
    <w:pPr>
      <w:pStyle w:val="Header"/>
      <w:rPr>
        <w:rFonts w:ascii="Times New Roman" w:hAnsi="Times New Roman"/>
      </w:rPr>
    </w:pPr>
    <w:r w:rsidRPr="007702EA">
      <w:rPr>
        <w:rFonts w:ascii="Times New Roman" w:hAnsi="Times New Roman"/>
      </w:rPr>
      <w:t>Monica Chuppetta</w:t>
    </w:r>
    <w:r w:rsidRPr="007702EA">
      <w:rPr>
        <w:rFonts w:ascii="Times New Roman" w:hAnsi="Times New Roman"/>
      </w:rPr>
      <w:tab/>
    </w:r>
    <w:r w:rsidRPr="007702EA">
      <w:rPr>
        <w:rFonts w:ascii="Times New Roman" w:hAnsi="Times New Roman"/>
      </w:rPr>
      <w:tab/>
      <w:t>March 29, 2011</w:t>
    </w:r>
  </w:p>
  <w:p w:rsidR="00F93294" w:rsidRPr="007702EA" w:rsidRDefault="00F93294">
    <w:pPr>
      <w:pStyle w:val="Header"/>
      <w:rPr>
        <w:rFonts w:ascii="Times New Roman" w:hAnsi="Times New Roman"/>
      </w:rPr>
    </w:pPr>
    <w:r w:rsidRPr="007702EA">
      <w:rPr>
        <w:rFonts w:ascii="Times New Roman" w:hAnsi="Times New Roman"/>
      </w:rPr>
      <w:t>Acceptable Use Policy Mini-Paper</w:t>
    </w:r>
    <w:r w:rsidRPr="007702EA">
      <w:rPr>
        <w:rFonts w:ascii="Times New Roman" w:hAnsi="Times New Roman"/>
      </w:rPr>
      <w:tab/>
    </w:r>
    <w:r w:rsidRPr="007702EA">
      <w:rPr>
        <w:rFonts w:ascii="Times New Roman" w:hAnsi="Times New Roman"/>
      </w:rPr>
      <w:tab/>
      <w:t>ET 680</w:t>
    </w:r>
  </w:p>
  <w:p w:rsidR="00F93294" w:rsidRDefault="00F9329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110B"/>
    <w:multiLevelType w:val="hybridMultilevel"/>
    <w:tmpl w:val="2BC812A8"/>
    <w:lvl w:ilvl="0" w:tplc="A4EEB3E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BC1188"/>
    <w:multiLevelType w:val="hybridMultilevel"/>
    <w:tmpl w:val="8BEEC686"/>
    <w:lvl w:ilvl="0" w:tplc="5C5A559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702EA"/>
    <w:rsid w:val="000E282D"/>
    <w:rsid w:val="001E56FD"/>
    <w:rsid w:val="002767EE"/>
    <w:rsid w:val="00316DE5"/>
    <w:rsid w:val="00506317"/>
    <w:rsid w:val="00581FD4"/>
    <w:rsid w:val="005F4935"/>
    <w:rsid w:val="007702EA"/>
    <w:rsid w:val="00936F89"/>
    <w:rsid w:val="00C24DCC"/>
    <w:rsid w:val="00C613E1"/>
    <w:rsid w:val="00D00DBC"/>
    <w:rsid w:val="00E77219"/>
    <w:rsid w:val="00EA67B0"/>
    <w:rsid w:val="00ED1B1C"/>
    <w:rsid w:val="00ED3048"/>
    <w:rsid w:val="00F26B7C"/>
    <w:rsid w:val="00F62C1A"/>
    <w:rsid w:val="00F73018"/>
    <w:rsid w:val="00F9329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E569A"/>
    <w:rPr>
      <w:rFonts w:ascii="Comic Sans MS" w:hAnsi="Comic Sans M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702EA"/>
    <w:pPr>
      <w:tabs>
        <w:tab w:val="center" w:pos="4320"/>
        <w:tab w:val="right" w:pos="8640"/>
      </w:tabs>
    </w:pPr>
  </w:style>
  <w:style w:type="character" w:customStyle="1" w:styleId="HeaderChar">
    <w:name w:val="Header Char"/>
    <w:basedOn w:val="DefaultParagraphFont"/>
    <w:link w:val="Header"/>
    <w:uiPriority w:val="99"/>
    <w:semiHidden/>
    <w:rsid w:val="007702EA"/>
    <w:rPr>
      <w:rFonts w:ascii="Comic Sans MS" w:hAnsi="Comic Sans MS"/>
    </w:rPr>
  </w:style>
  <w:style w:type="paragraph" w:styleId="Footer">
    <w:name w:val="footer"/>
    <w:basedOn w:val="Normal"/>
    <w:link w:val="FooterChar"/>
    <w:uiPriority w:val="99"/>
    <w:semiHidden/>
    <w:unhideWhenUsed/>
    <w:rsid w:val="007702EA"/>
    <w:pPr>
      <w:tabs>
        <w:tab w:val="center" w:pos="4320"/>
        <w:tab w:val="right" w:pos="8640"/>
      </w:tabs>
    </w:pPr>
  </w:style>
  <w:style w:type="character" w:customStyle="1" w:styleId="FooterChar">
    <w:name w:val="Footer Char"/>
    <w:basedOn w:val="DefaultParagraphFont"/>
    <w:link w:val="Footer"/>
    <w:uiPriority w:val="99"/>
    <w:semiHidden/>
    <w:rsid w:val="007702EA"/>
    <w:rPr>
      <w:rFonts w:ascii="Comic Sans MS" w:hAnsi="Comic Sans MS"/>
    </w:rPr>
  </w:style>
  <w:style w:type="character" w:styleId="PageNumber">
    <w:name w:val="page number"/>
    <w:basedOn w:val="DefaultParagraphFont"/>
    <w:uiPriority w:val="99"/>
    <w:semiHidden/>
    <w:unhideWhenUsed/>
    <w:rsid w:val="007702EA"/>
  </w:style>
  <w:style w:type="paragraph" w:styleId="ListParagraph">
    <w:name w:val="List Paragraph"/>
    <w:basedOn w:val="Normal"/>
    <w:uiPriority w:val="34"/>
    <w:qFormat/>
    <w:rsid w:val="00ED3048"/>
    <w:pPr>
      <w:ind w:left="720"/>
      <w:contextualSpacing/>
    </w:pPr>
  </w:style>
  <w:style w:type="paragraph" w:styleId="BalloonText">
    <w:name w:val="Balloon Text"/>
    <w:basedOn w:val="Normal"/>
    <w:link w:val="BalloonTextChar"/>
    <w:rsid w:val="00D00DBC"/>
    <w:rPr>
      <w:rFonts w:ascii="Lucida Grande" w:hAnsi="Lucida Grande"/>
      <w:sz w:val="18"/>
      <w:szCs w:val="18"/>
    </w:rPr>
  </w:style>
  <w:style w:type="character" w:customStyle="1" w:styleId="BalloonTextChar">
    <w:name w:val="Balloon Text Char"/>
    <w:basedOn w:val="DefaultParagraphFont"/>
    <w:link w:val="BalloonText"/>
    <w:rsid w:val="00D00DBC"/>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710</Words>
  <Characters>4047</Characters>
  <Application>Microsoft Macintosh Word</Application>
  <DocSecurity>0</DocSecurity>
  <Lines>33</Lines>
  <Paragraphs>8</Paragraphs>
  <ScaleCrop>false</ScaleCrop>
  <Company>HCPSS</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cp:lastPrinted>2011-03-29T18:33:00Z</cp:lastPrinted>
  <dcterms:created xsi:type="dcterms:W3CDTF">2011-04-25T15:38:00Z</dcterms:created>
  <dcterms:modified xsi:type="dcterms:W3CDTF">2011-04-25T15:38:00Z</dcterms:modified>
</cp:coreProperties>
</file>